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CA09B" w14:textId="22AF1583" w:rsidR="00D77E89" w:rsidRPr="002212DE" w:rsidRDefault="00D77E89" w:rsidP="00D77E89">
      <w:pPr>
        <w:rPr>
          <w:sz w:val="20"/>
          <w:szCs w:val="20"/>
        </w:rPr>
      </w:pPr>
      <w:r w:rsidRPr="002212DE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3BE7F7E9" wp14:editId="4D1E79A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252D53CF" wp14:editId="56F4EDC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279">
        <w:rPr>
          <w:sz w:val="20"/>
          <w:szCs w:val="20"/>
        </w:rPr>
        <w:t>;</w:t>
      </w:r>
      <w:r w:rsidR="00950CB3">
        <w:rPr>
          <w:sz w:val="20"/>
          <w:szCs w:val="20"/>
        </w:rPr>
        <w:t xml:space="preserve"> </w:t>
      </w:r>
      <w:r w:rsidR="009543C7">
        <w:rPr>
          <w:sz w:val="20"/>
          <w:szCs w:val="20"/>
        </w:rPr>
        <w:t xml:space="preserve"> </w:t>
      </w:r>
      <w:r w:rsidRPr="002212DE" w:rsidDel="00E701EB">
        <w:rPr>
          <w:sz w:val="20"/>
          <w:szCs w:val="20"/>
        </w:rPr>
        <w:t xml:space="preserve">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00DA186E" w14:textId="77777777" w:rsidR="00D77E89" w:rsidRPr="002212DE" w:rsidRDefault="00D77E89" w:rsidP="00D77E89">
      <w:pPr>
        <w:rPr>
          <w:sz w:val="20"/>
          <w:szCs w:val="20"/>
        </w:rPr>
      </w:pPr>
    </w:p>
    <w:p w14:paraId="49E7EE54" w14:textId="77777777" w:rsidR="00D77E89" w:rsidRPr="002212DE" w:rsidRDefault="00D77E89" w:rsidP="00D77E89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61AEF976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10A50D3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26F8DFA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34A9005B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527F721B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7E4967D9" w14:textId="7777777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 xml:space="preserve">Európsky fond </w:t>
      </w:r>
    </w:p>
    <w:p w14:paraId="6121DB34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regionálneho</w:t>
      </w:r>
    </w:p>
    <w:p w14:paraId="6AE33EF7" w14:textId="38F7E89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rozvoja</w:t>
      </w:r>
    </w:p>
    <w:p w14:paraId="2AF38B35" w14:textId="77777777" w:rsidR="00D77E89" w:rsidRPr="002212DE" w:rsidRDefault="00D77E89" w:rsidP="007F3CE6">
      <w:pPr>
        <w:ind w:right="6802"/>
        <w:jc w:val="center"/>
        <w:rPr>
          <w:b/>
          <w:sz w:val="20"/>
          <w:szCs w:val="20"/>
        </w:rPr>
      </w:pPr>
    </w:p>
    <w:p w14:paraId="5C30454C" w14:textId="77777777" w:rsidR="00D77E89" w:rsidRPr="006479DF" w:rsidRDefault="00D77E89" w:rsidP="00D77E89">
      <w:pPr>
        <w:jc w:val="center"/>
        <w:rPr>
          <w:b/>
          <w:sz w:val="20"/>
          <w:szCs w:val="20"/>
        </w:rPr>
      </w:pPr>
    </w:p>
    <w:p w14:paraId="42DF54AB" w14:textId="77777777" w:rsidR="00D77E89" w:rsidRPr="0036733C" w:rsidRDefault="00D77E89" w:rsidP="00D77E89">
      <w:pPr>
        <w:jc w:val="center"/>
        <w:rPr>
          <w:b/>
          <w:sz w:val="40"/>
          <w:szCs w:val="20"/>
        </w:rPr>
      </w:pPr>
      <w:r w:rsidRPr="0036733C"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769452552"/>
          <w:placeholder>
            <w:docPart w:val="CF3B70280FAE4A418B03B6D33E5F86C1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60CF4">
            <w:rPr>
              <w:b/>
              <w:sz w:val="40"/>
              <w:szCs w:val="20"/>
            </w:rPr>
            <w:t>24</w:t>
          </w:r>
        </w:sdtContent>
      </w:sdt>
    </w:p>
    <w:p w14:paraId="0CBFF8B8" w14:textId="0FBD9DE8" w:rsidR="00BE636E" w:rsidRPr="00C6439D" w:rsidRDefault="00D77E89" w:rsidP="00BE636E">
      <w:pPr>
        <w:jc w:val="center"/>
        <w:rPr>
          <w:b/>
          <w:sz w:val="32"/>
          <w:szCs w:val="32"/>
        </w:rPr>
      </w:pPr>
      <w:r w:rsidDel="00D77E89">
        <w:rPr>
          <w:rFonts w:ascii="Arial" w:hAnsi="Arial" w:cs="Arial"/>
          <w:noProof/>
          <w:sz w:val="20"/>
          <w:szCs w:val="20"/>
        </w:rPr>
        <w:t xml:space="preserve"> </w:t>
      </w:r>
      <w:r w:rsidR="00BE636E"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B60CF4" w:rsidDel="005C580D">
              <w:rPr>
                <w:b/>
                <w:sz w:val="32"/>
                <w:szCs w:val="32"/>
              </w:rPr>
              <w:delText>5</w:delText>
            </w:r>
          </w:del>
          <w:ins w:id="1" w:author="Autor">
            <w:r w:rsidR="005C580D">
              <w:rPr>
                <w:b/>
                <w:sz w:val="32"/>
                <w:szCs w:val="32"/>
              </w:rPr>
              <w:t>6</w:t>
            </w:r>
          </w:ins>
        </w:sdtContent>
      </w:sdt>
    </w:p>
    <w:p w14:paraId="3BB56118" w14:textId="47370635" w:rsidR="00BE636E" w:rsidRDefault="00BE636E" w:rsidP="00BE636E">
      <w:pPr>
        <w:jc w:val="center"/>
        <w:rPr>
          <w:b/>
          <w:sz w:val="20"/>
          <w:szCs w:val="20"/>
        </w:rPr>
      </w:pPr>
    </w:p>
    <w:p w14:paraId="385A9CAD" w14:textId="77777777" w:rsidR="00BE636E" w:rsidRPr="006479DF" w:rsidRDefault="00BE636E" w:rsidP="00BE636E">
      <w:pPr>
        <w:jc w:val="center"/>
        <w:rPr>
          <w:b/>
          <w:sz w:val="20"/>
          <w:szCs w:val="20"/>
        </w:rPr>
      </w:pPr>
    </w:p>
    <w:p w14:paraId="07397337" w14:textId="77777777"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4205BAB4" w14:textId="77777777"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BE636E" w:rsidRPr="009836CF" w14:paraId="44CAB040" w14:textId="77777777" w:rsidTr="006A24E9">
        <w:tc>
          <w:tcPr>
            <w:tcW w:w="2268" w:type="dxa"/>
            <w:shd w:val="clear" w:color="auto" w:fill="8DB3E2" w:themeFill="text2" w:themeFillTint="66"/>
          </w:tcPr>
          <w:p w14:paraId="70D86E4B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A0C2A7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FC5A4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C33162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EE5E68E" w14:textId="77777777"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14:paraId="5FB33983" w14:textId="77777777" w:rsidTr="006A24E9">
        <w:tc>
          <w:tcPr>
            <w:tcW w:w="2268" w:type="dxa"/>
            <w:shd w:val="clear" w:color="auto" w:fill="8DB3E2" w:themeFill="text2" w:themeFillTint="66"/>
          </w:tcPr>
          <w:p w14:paraId="2ED858D9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D54F41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E4E42F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B6BA2BE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B4F48E2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14:paraId="5BABFBA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14:paraId="6FE28272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541CE4E3" w14:textId="77777777" w:rsidTr="006A24E9">
        <w:tc>
          <w:tcPr>
            <w:tcW w:w="2268" w:type="dxa"/>
            <w:shd w:val="clear" w:color="auto" w:fill="8DB3E2" w:themeFill="text2" w:themeFillTint="66"/>
          </w:tcPr>
          <w:p w14:paraId="79B2383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23B02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052ACE06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62E729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EE6CA9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14:paraId="2BCB6184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14:paraId="3468E1C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14:paraId="36AADE3F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4DE6133B" w14:textId="77777777" w:rsidTr="006A24E9">
        <w:tc>
          <w:tcPr>
            <w:tcW w:w="2268" w:type="dxa"/>
            <w:shd w:val="clear" w:color="auto" w:fill="8DB3E2" w:themeFill="text2" w:themeFillTint="66"/>
          </w:tcPr>
          <w:p w14:paraId="7385B5A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B978630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F03BF46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3DCDA032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148767BF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9A3CC1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BD9C063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BB65F9F" w14:textId="6307E2EC" w:rsidR="00BE636E" w:rsidRDefault="00BE636E" w:rsidP="00082B48">
            <w:pPr>
              <w:jc w:val="both"/>
              <w:rPr>
                <w:szCs w:val="20"/>
              </w:rPr>
            </w:pPr>
            <w:del w:id="2" w:author="Autor">
              <w:r w:rsidDel="005C580D">
                <w:rPr>
                  <w:szCs w:val="20"/>
                </w:rPr>
                <w:delText xml:space="preserve">Úrad </w:delText>
              </w:r>
              <w:r w:rsidR="00B60FBD" w:rsidDel="005C580D">
                <w:rPr>
                  <w:szCs w:val="20"/>
                </w:rPr>
                <w:delText xml:space="preserve">podpredsedu </w:delText>
              </w:r>
              <w:r w:rsidDel="005C580D">
                <w:rPr>
                  <w:szCs w:val="20"/>
                </w:rPr>
                <w:delText>vlády SR</w:delText>
              </w:r>
              <w:r w:rsidR="00B60FBD" w:rsidDel="005C580D">
                <w:rPr>
                  <w:szCs w:val="20"/>
                </w:rPr>
                <w:delText xml:space="preserve"> pre</w:delText>
              </w:r>
            </w:del>
            <w:ins w:id="3" w:author="Autor">
              <w:r w:rsidR="005C580D">
                <w:rPr>
                  <w:szCs w:val="20"/>
                </w:rPr>
                <w:t>Ministerstvo</w:t>
              </w:r>
            </w:ins>
            <w:r w:rsidR="00B60FBD">
              <w:rPr>
                <w:szCs w:val="20"/>
              </w:rPr>
              <w:t xml:space="preserve"> investíci</w:t>
            </w:r>
            <w:del w:id="4" w:author="Autor">
              <w:r w:rsidR="00B60FBD" w:rsidDel="005C580D">
                <w:rPr>
                  <w:szCs w:val="20"/>
                </w:rPr>
                <w:delText>e</w:delText>
              </w:r>
            </w:del>
            <w:ins w:id="5" w:author="Autor">
              <w:r w:rsidR="005C580D">
                <w:rPr>
                  <w:szCs w:val="20"/>
                </w:rPr>
                <w:t>í, regionálneho rozvoja</w:t>
              </w:r>
            </w:ins>
            <w:r w:rsidR="00B60FBD">
              <w:rPr>
                <w:szCs w:val="20"/>
              </w:rPr>
              <w:t xml:space="preserve"> a informatizáci</w:t>
            </w:r>
            <w:del w:id="6" w:author="Autor">
              <w:r w:rsidR="00B60FBD" w:rsidDel="005C580D">
                <w:rPr>
                  <w:szCs w:val="20"/>
                </w:rPr>
                <w:delText>u</w:delText>
              </w:r>
            </w:del>
            <w:ins w:id="7" w:author="Autor">
              <w:r w:rsidR="005C580D">
                <w:rPr>
                  <w:szCs w:val="20"/>
                </w:rPr>
                <w:t>e SR</w:t>
              </w:r>
            </w:ins>
          </w:p>
          <w:p w14:paraId="5E7F1F71" w14:textId="77777777"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14:paraId="2C5900A6" w14:textId="77777777" w:rsidTr="007F3CE6">
        <w:trPr>
          <w:trHeight w:val="998"/>
        </w:trPr>
        <w:tc>
          <w:tcPr>
            <w:tcW w:w="2268" w:type="dxa"/>
            <w:shd w:val="clear" w:color="auto" w:fill="8DB3E2" w:themeFill="text2" w:themeFillTint="66"/>
          </w:tcPr>
          <w:p w14:paraId="0E7CAED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04BC02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55184AE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1FFF3201" w14:textId="77777777"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1C2E03EB" w14:textId="77777777" w:rsidR="00BE636E" w:rsidRPr="009836CF" w:rsidRDefault="00B60CF4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14:paraId="0B7E424A" w14:textId="77777777" w:rsidTr="006A24E9">
        <w:tc>
          <w:tcPr>
            <w:tcW w:w="2268" w:type="dxa"/>
            <w:shd w:val="clear" w:color="auto" w:fill="8DB3E2" w:themeFill="text2" w:themeFillTint="66"/>
          </w:tcPr>
          <w:p w14:paraId="6D7AB592" w14:textId="77777777"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17949701" w14:textId="77777777" w:rsidR="00BE636E" w:rsidRDefault="00BE636E" w:rsidP="00082B48">
            <w:pPr>
              <w:rPr>
                <w:b/>
              </w:rPr>
            </w:pPr>
          </w:p>
          <w:p w14:paraId="3A71C9AB" w14:textId="77777777"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A5289D3" w14:textId="20289D08" w:rsidR="00BE636E" w:rsidRPr="003C2544" w:rsidRDefault="00515E63" w:rsidP="00082B48">
            <w:pPr>
              <w:jc w:val="both"/>
              <w:rPr>
                <w:rStyle w:val="Zstupntext"/>
                <w:rFonts w:eastAsiaTheme="minorHAnsi"/>
              </w:rPr>
            </w:pPr>
            <w:r>
              <w:t>0</w:t>
            </w:r>
          </w:p>
        </w:tc>
      </w:tr>
      <w:tr w:rsidR="00BE636E" w:rsidRPr="009836CF" w14:paraId="199824AB" w14:textId="77777777" w:rsidTr="006A24E9">
        <w:tc>
          <w:tcPr>
            <w:tcW w:w="2268" w:type="dxa"/>
            <w:shd w:val="clear" w:color="auto" w:fill="8DB3E2" w:themeFill="text2" w:themeFillTint="66"/>
          </w:tcPr>
          <w:p w14:paraId="05C1D42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7F553CE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199CEC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4180C2F" w14:textId="2429EB3A" w:rsidR="00BE636E" w:rsidRPr="00DE0B9E" w:rsidRDefault="00225A24" w:rsidP="005C580D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EACC77E4E4B8442EBB5C9505AAD5F6E5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8" w:author="Autor">
                  <w:r w:rsidR="005C580D" w:rsidDel="00675273">
                    <w:rPr>
                      <w:szCs w:val="20"/>
                    </w:rPr>
                    <w:delText>31.10.2018</w:delText>
                  </w:r>
                </w:del>
                <w:ins w:id="9" w:author="Autor">
                  <w:del w:id="10" w:author="Autor">
                    <w:r w:rsidR="005C580D" w:rsidDel="00675273">
                      <w:rPr>
                        <w:szCs w:val="20"/>
                      </w:rPr>
                      <w:delText>31.10.2018</w:delText>
                    </w:r>
                  </w:del>
                  <w:r w:rsidR="00675273">
                    <w:rPr>
                      <w:szCs w:val="20"/>
                    </w:rPr>
                    <w:t>30.10.2020</w:t>
                  </w:r>
                </w:ins>
              </w:sdtContent>
            </w:sdt>
          </w:p>
        </w:tc>
      </w:tr>
      <w:tr w:rsidR="00BE636E" w:rsidRPr="009836CF" w14:paraId="49723DC8" w14:textId="77777777" w:rsidTr="006A24E9">
        <w:tc>
          <w:tcPr>
            <w:tcW w:w="2268" w:type="dxa"/>
            <w:shd w:val="clear" w:color="auto" w:fill="8DB3E2" w:themeFill="text2" w:themeFillTint="66"/>
          </w:tcPr>
          <w:p w14:paraId="7CC3736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13055D1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665933B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72249B4" w14:textId="2E30CED6" w:rsidR="00BE636E" w:rsidRPr="00DE0B9E" w:rsidRDefault="00225A24" w:rsidP="00F268C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05F1C3849C0444F9ECC2415C4E4A167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1" w:author="Autor">
                  <w:r w:rsidR="00B60CF4" w:rsidDel="005C580D">
                    <w:rPr>
                      <w:szCs w:val="20"/>
                    </w:rPr>
                    <w:delText>31.10.2018</w:delText>
                  </w:r>
                </w:del>
                <w:ins w:id="12" w:author="Autor">
                  <w:r w:rsidR="005C580D">
                    <w:rPr>
                      <w:szCs w:val="20"/>
                    </w:rPr>
                    <w:t>31.10.2020</w:t>
                  </w:r>
                </w:ins>
              </w:sdtContent>
            </w:sdt>
          </w:p>
        </w:tc>
      </w:tr>
      <w:tr w:rsidR="00BE636E" w:rsidRPr="009836CF" w14:paraId="21451A9D" w14:textId="77777777" w:rsidTr="006A24E9">
        <w:tc>
          <w:tcPr>
            <w:tcW w:w="2268" w:type="dxa"/>
            <w:shd w:val="clear" w:color="auto" w:fill="8DB3E2" w:themeFill="text2" w:themeFillTint="66"/>
          </w:tcPr>
          <w:p w14:paraId="3EB8EEC2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57AC5ECB" w14:textId="3ABB84D0" w:rsidR="00D77E89" w:rsidRPr="007D15BD" w:rsidRDefault="00D77E89" w:rsidP="00D77E89">
            <w:pPr>
              <w:jc w:val="both"/>
              <w:rPr>
                <w:b/>
                <w:szCs w:val="20"/>
              </w:rPr>
            </w:pPr>
            <w:r w:rsidRPr="007D15BD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0ABD752E" w14:textId="77777777" w:rsidR="00BE636E" w:rsidRPr="00A95B65" w:rsidRDefault="00D77E89" w:rsidP="00B60F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731AB5A6" w14:textId="77777777" w:rsidR="00BE636E" w:rsidRDefault="00BE636E" w:rsidP="00BE636E"/>
    <w:p w14:paraId="62B79F7B" w14:textId="77777777"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396E2D64" w14:textId="77777777" w:rsidR="00536BD4" w:rsidRDefault="00536BD4" w:rsidP="00B60474">
      <w:pPr>
        <w:pStyle w:val="Hlavikaobsahu1"/>
      </w:pPr>
      <w:bookmarkStart w:id="13" w:name="_Toc404872045"/>
      <w:bookmarkStart w:id="14" w:name="_Toc404872120"/>
      <w:r>
        <w:t>Obsah</w:t>
      </w:r>
    </w:p>
    <w:p w14:paraId="52D02AE5" w14:textId="77777777" w:rsidR="00536BD4" w:rsidRDefault="00536BD4" w:rsidP="00B60474"/>
    <w:p w14:paraId="32AF4528" w14:textId="022D01C0" w:rsidR="003F6285" w:rsidRDefault="00536B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50637615" w:history="1">
        <w:r w:rsidR="003F6285" w:rsidRPr="00644B6A">
          <w:rPr>
            <w:rStyle w:val="Hypertextovprepojenie"/>
            <w:noProof/>
          </w:rPr>
          <w:t>1 Úvod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_Toc50637615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2</w:t>
        </w:r>
        <w:r w:rsidR="003F6285">
          <w:rPr>
            <w:noProof/>
            <w:webHidden/>
          </w:rPr>
          <w:fldChar w:fldCharType="end"/>
        </w:r>
      </w:hyperlink>
    </w:p>
    <w:p w14:paraId="08FCCFC0" w14:textId="351F2941" w:rsidR="003F6285" w:rsidRDefault="00225A2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6" w:history="1">
        <w:r w:rsidR="003F6285" w:rsidRPr="00644B6A">
          <w:rPr>
            <w:rStyle w:val="Hypertextovprepojenie"/>
            <w:noProof/>
          </w:rPr>
          <w:t>2 Príprava a schvaľovanie projektov technickej pomoci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_Toc50637616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2</w:t>
        </w:r>
        <w:r w:rsidR="003F6285">
          <w:rPr>
            <w:noProof/>
            <w:webHidden/>
          </w:rPr>
          <w:fldChar w:fldCharType="end"/>
        </w:r>
      </w:hyperlink>
    </w:p>
    <w:p w14:paraId="65BA9F69" w14:textId="1833DE71" w:rsidR="003F6285" w:rsidRDefault="00225A2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7" w:history="1">
        <w:r w:rsidR="003F6285" w:rsidRPr="00644B6A">
          <w:rPr>
            <w:rStyle w:val="Hypertextovprepojenie"/>
            <w:noProof/>
          </w:rPr>
          <w:t>2.1 Vyzvanie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_Toc50637617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2</w:t>
        </w:r>
        <w:r w:rsidR="003F6285">
          <w:rPr>
            <w:noProof/>
            <w:webHidden/>
          </w:rPr>
          <w:fldChar w:fldCharType="end"/>
        </w:r>
      </w:hyperlink>
    </w:p>
    <w:p w14:paraId="438274DB" w14:textId="2C93687B" w:rsidR="003F6285" w:rsidRDefault="00225A2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8" w:history="1">
        <w:r w:rsidR="003F6285" w:rsidRPr="00644B6A">
          <w:rPr>
            <w:rStyle w:val="Hypertextovprepojenie"/>
            <w:noProof/>
          </w:rPr>
          <w:t>2.2 Konflikt záujmov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_Toc50637618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4</w:t>
        </w:r>
        <w:r w:rsidR="003F6285">
          <w:rPr>
            <w:noProof/>
            <w:webHidden/>
          </w:rPr>
          <w:fldChar w:fldCharType="end"/>
        </w:r>
      </w:hyperlink>
    </w:p>
    <w:p w14:paraId="7EC9DD1B" w14:textId="02F568D4" w:rsidR="003F6285" w:rsidRDefault="00225A2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9" w:history="1">
        <w:r w:rsidR="003F6285" w:rsidRPr="00644B6A">
          <w:rPr>
            <w:rStyle w:val="Hypertextovprepojenie"/>
            <w:noProof/>
          </w:rPr>
          <w:t>2.3 Predloženie žiadosti o NFP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_Toc50637619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7</w:t>
        </w:r>
        <w:r w:rsidR="003F6285">
          <w:rPr>
            <w:noProof/>
            <w:webHidden/>
          </w:rPr>
          <w:fldChar w:fldCharType="end"/>
        </w:r>
      </w:hyperlink>
    </w:p>
    <w:p w14:paraId="21345610" w14:textId="28BC5E75" w:rsidR="003F6285" w:rsidRDefault="00225A24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0" w:history="1">
        <w:r w:rsidR="003F6285" w:rsidRPr="00644B6A">
          <w:rPr>
            <w:rStyle w:val="Hypertextovprepojenie"/>
            <w:noProof/>
          </w:rPr>
          <w:t>2.4</w:t>
        </w:r>
        <w:r w:rsidR="003F628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6285" w:rsidRPr="00644B6A">
          <w:rPr>
            <w:rStyle w:val="Hypertextovprepojenie"/>
            <w:noProof/>
          </w:rPr>
          <w:t>Schvaľovací proces žiadosti o NFP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_Toc50637620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7</w:t>
        </w:r>
        <w:r w:rsidR="003F6285">
          <w:rPr>
            <w:noProof/>
            <w:webHidden/>
          </w:rPr>
          <w:fldChar w:fldCharType="end"/>
        </w:r>
      </w:hyperlink>
    </w:p>
    <w:p w14:paraId="6FD66406" w14:textId="5925C17E" w:rsidR="003F6285" w:rsidRDefault="00225A2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1" w:history="1">
        <w:r w:rsidR="003F6285" w:rsidRPr="00644B6A">
          <w:rPr>
            <w:rStyle w:val="Hypertextovprepojenie"/>
            <w:noProof/>
          </w:rPr>
          <w:t>3 Implementácia projektov technickej pomoci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_Toc50637621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8</w:t>
        </w:r>
        <w:r w:rsidR="003F6285">
          <w:rPr>
            <w:noProof/>
            <w:webHidden/>
          </w:rPr>
          <w:fldChar w:fldCharType="end"/>
        </w:r>
      </w:hyperlink>
    </w:p>
    <w:p w14:paraId="0EC82D93" w14:textId="7B7B8B72" w:rsidR="003F6285" w:rsidRDefault="00225A2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2" w:history="1">
        <w:r w:rsidR="003F6285" w:rsidRPr="00644B6A">
          <w:rPr>
            <w:rStyle w:val="Hypertextovprepojenie"/>
            <w:noProof/>
          </w:rPr>
          <w:t>3.1 Verejné obstarávanie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_Toc50637622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8</w:t>
        </w:r>
        <w:r w:rsidR="003F6285">
          <w:rPr>
            <w:noProof/>
            <w:webHidden/>
          </w:rPr>
          <w:fldChar w:fldCharType="end"/>
        </w:r>
      </w:hyperlink>
    </w:p>
    <w:p w14:paraId="30890964" w14:textId="7CF98FAA" w:rsidR="003F6285" w:rsidRDefault="00225A2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3" w:history="1">
        <w:r w:rsidR="003F6285" w:rsidRPr="00644B6A">
          <w:rPr>
            <w:rStyle w:val="Hypertextovprepojenie"/>
            <w:noProof/>
          </w:rPr>
          <w:t>3.2 Kontrola projektu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_Toc50637623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8</w:t>
        </w:r>
        <w:r w:rsidR="003F6285">
          <w:rPr>
            <w:noProof/>
            <w:webHidden/>
          </w:rPr>
          <w:fldChar w:fldCharType="end"/>
        </w:r>
      </w:hyperlink>
    </w:p>
    <w:p w14:paraId="143A0285" w14:textId="709DE67B" w:rsidR="003F6285" w:rsidRDefault="00225A24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4" w:history="1">
        <w:r w:rsidR="003F6285" w:rsidRPr="00644B6A">
          <w:rPr>
            <w:rStyle w:val="Hypertextovprepojenie"/>
            <w:noProof/>
          </w:rPr>
          <w:t>3.3 Monitorovanie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_Toc50637624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8</w:t>
        </w:r>
        <w:r w:rsidR="003F6285">
          <w:rPr>
            <w:noProof/>
            <w:webHidden/>
          </w:rPr>
          <w:fldChar w:fldCharType="end"/>
        </w:r>
      </w:hyperlink>
    </w:p>
    <w:p w14:paraId="107F5CD8" w14:textId="1AE5A1C5" w:rsidR="003F6285" w:rsidRDefault="00225A2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5" w:history="1">
        <w:r w:rsidR="003F6285" w:rsidRPr="00644B6A">
          <w:rPr>
            <w:rStyle w:val="Hypertextovprepojenie"/>
            <w:noProof/>
          </w:rPr>
          <w:t>4 Oprávnenosť výdavkov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_Toc50637625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3F6285">
          <w:rPr>
            <w:noProof/>
            <w:webHidden/>
          </w:rPr>
          <w:t>9</w:t>
        </w:r>
        <w:r w:rsidR="003F6285">
          <w:rPr>
            <w:noProof/>
            <w:webHidden/>
          </w:rPr>
          <w:fldChar w:fldCharType="end"/>
        </w:r>
      </w:hyperlink>
    </w:p>
    <w:p w14:paraId="7AF7B203" w14:textId="5FCC6B4E"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14:paraId="0B751B6C" w14:textId="77777777" w:rsidR="00536BD4" w:rsidRDefault="00536BD4" w:rsidP="001E3FFE">
      <w:pPr>
        <w:pStyle w:val="MPCKO1"/>
        <w:pageBreakBefore/>
      </w:pPr>
      <w:bookmarkStart w:id="15" w:name="_Toc443564772"/>
      <w:bookmarkStart w:id="16" w:name="_Toc50637615"/>
      <w:bookmarkStart w:id="17" w:name="_Toc404872046"/>
      <w:bookmarkStart w:id="18" w:name="_Toc404872121"/>
      <w:bookmarkEnd w:id="13"/>
      <w:bookmarkEnd w:id="14"/>
      <w:r>
        <w:lastRenderedPageBreak/>
        <w:t>1 Úvod</w:t>
      </w:r>
      <w:bookmarkEnd w:id="15"/>
      <w:bookmarkEnd w:id="16"/>
    </w:p>
    <w:p w14:paraId="26A9BB4E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19" w:name="_Ref426981739"/>
      <w:r>
        <w:rPr>
          <w:rStyle w:val="Odkaznapoznmkupodiarou"/>
        </w:rPr>
        <w:footnoteReference w:id="2"/>
      </w:r>
      <w:bookmarkEnd w:id="19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14:paraId="5883543C" w14:textId="7FC7340A"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 xml:space="preserve">ustanoveniami Systému riadenia </w:t>
      </w:r>
      <w:r w:rsidR="009D1B1E">
        <w:t>EŠIF</w:t>
      </w:r>
      <w:r>
        <w:t xml:space="preserve">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14:paraId="414364C7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3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14:paraId="517DFE1C" w14:textId="18246F27" w:rsidR="00BB0887" w:rsidRDefault="00536BD4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lang w:eastAsia="en-GB"/>
        </w:rPr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14:paraId="698A4D83" w14:textId="77777777" w:rsidR="00BB0887" w:rsidRDefault="00BB0887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szCs w:val="22"/>
        </w:rPr>
      </w:pPr>
      <w:r w:rsidRPr="00BB0887">
        <w:rPr>
          <w:szCs w:val="22"/>
        </w:rPr>
        <w:t>Skratky a pojmy, používané v tomto metodickom pokyne</w:t>
      </w:r>
      <w:r w:rsidR="00FB1A7A">
        <w:rPr>
          <w:szCs w:val="22"/>
        </w:rPr>
        <w:t>,</w:t>
      </w:r>
      <w:r w:rsidRPr="00BB0887">
        <w:rPr>
          <w:szCs w:val="22"/>
        </w:rPr>
        <w:t xml:space="preserve"> sú zadef</w:t>
      </w:r>
      <w:r>
        <w:rPr>
          <w:szCs w:val="22"/>
        </w:rPr>
        <w:t>inované v Systéme riadenia EŠIF,</w:t>
      </w:r>
      <w:r w:rsidR="00853577">
        <w:rPr>
          <w:szCs w:val="22"/>
        </w:rPr>
        <w:t xml:space="preserve"> </w:t>
      </w:r>
      <w:r>
        <w:rPr>
          <w:szCs w:val="22"/>
        </w:rPr>
        <w:t>s výnimkou pojmov uvedených nižšie:</w:t>
      </w:r>
    </w:p>
    <w:p w14:paraId="79CC9685" w14:textId="5DAD097D" w:rsidR="00BB0887" w:rsidRPr="007F3CE6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</w:pPr>
      <w:r w:rsidRPr="007B08AF">
        <w:rPr>
          <w:b/>
          <w:szCs w:val="22"/>
        </w:rPr>
        <w:t>Prijímateľ TP</w:t>
      </w:r>
      <w:r w:rsidR="002E25F9">
        <w:rPr>
          <w:b/>
          <w:szCs w:val="22"/>
        </w:rPr>
        <w:t xml:space="preserve"> </w:t>
      </w:r>
      <w:r w:rsidR="002E25F9">
        <w:rPr>
          <w:szCs w:val="22"/>
        </w:rPr>
        <w:t>(ďalej aj „prijímateľ“ alebo „prijímateľ TP“)</w:t>
      </w:r>
      <w:r w:rsidRPr="007D15BD">
        <w:rPr>
          <w:szCs w:val="22"/>
        </w:rPr>
        <w:t xml:space="preserve"> </w:t>
      </w:r>
      <w:r w:rsidRPr="00BB0887">
        <w:rPr>
          <w:szCs w:val="22"/>
        </w:rPr>
        <w:t>– prijímateľ realizujúci projekt technickej pomoci.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</w:r>
    </w:p>
    <w:p w14:paraId="38B756CA" w14:textId="48510AEA" w:rsidR="00BB0887" w:rsidRPr="00BB0887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  <w:rPr>
          <w:szCs w:val="22"/>
        </w:rPr>
      </w:pPr>
      <w:r w:rsidRPr="007B08AF">
        <w:rPr>
          <w:b/>
          <w:szCs w:val="22"/>
        </w:rPr>
        <w:t xml:space="preserve">Projekt technickej pomoci </w:t>
      </w:r>
      <w:r w:rsidRPr="007F3CE6">
        <w:rPr>
          <w:szCs w:val="22"/>
        </w:rPr>
        <w:t>(</w:t>
      </w:r>
      <w:r w:rsidR="002E25F9">
        <w:rPr>
          <w:szCs w:val="22"/>
        </w:rPr>
        <w:t>ďalej aj „</w:t>
      </w:r>
      <w:r w:rsidRPr="007F3CE6">
        <w:rPr>
          <w:szCs w:val="22"/>
        </w:rPr>
        <w:t>projekt TP</w:t>
      </w:r>
      <w:r w:rsidR="002E25F9">
        <w:rPr>
          <w:szCs w:val="22"/>
        </w:rPr>
        <w:t>“</w:t>
      </w:r>
      <w:r w:rsidRPr="007F3CE6">
        <w:rPr>
          <w:szCs w:val="22"/>
        </w:rPr>
        <w:t>)</w:t>
      </w:r>
      <w:r w:rsidRPr="002E25F9">
        <w:rPr>
          <w:szCs w:val="22"/>
        </w:rPr>
        <w:t xml:space="preserve"> </w:t>
      </w:r>
      <w:r w:rsidRPr="00BB0887">
        <w:rPr>
          <w:szCs w:val="22"/>
        </w:rPr>
        <w:t>– projekt zameraný na</w:t>
      </w:r>
      <w:del w:id="20" w:author="Autor">
        <w:r w:rsidRPr="00BB0887" w:rsidDel="00426A11">
          <w:rPr>
            <w:szCs w:val="22"/>
          </w:rPr>
          <w:delText xml:space="preserve"> </w:delText>
        </w:r>
      </w:del>
      <w:ins w:id="21" w:author="Autor">
        <w:r w:rsidR="00426A11">
          <w:rPr>
            <w:szCs w:val="22"/>
          </w:rPr>
          <w:t> </w:t>
        </w:r>
      </w:ins>
      <w:r w:rsidRPr="00BB0887">
        <w:rPr>
          <w:szCs w:val="22"/>
        </w:rPr>
        <w:t>podporovanie činností v zmysle článku 59 všeobecného nariadenia. Na účely tohto metodického pokynu sa ako projekt TP označuje aj žiadosť o NFP predložená v rámci vyzvania na</w:t>
      </w:r>
      <w:r w:rsidR="007B08AF">
        <w:rPr>
          <w:szCs w:val="22"/>
        </w:rPr>
        <w:t> </w:t>
      </w:r>
      <w:r w:rsidRPr="00BB0887">
        <w:rPr>
          <w:szCs w:val="22"/>
        </w:rPr>
        <w:t>prípravu a predloženie projektu technickej pomoci. V prípade, ak sa v texte metodického pokynu používa v zmysle všeobecného nariadenia pojem „operácia“, myslí sa tým v zmysle zákona o príspevku z EŠIF pojem „projekt“.</w:t>
      </w:r>
    </w:p>
    <w:p w14:paraId="6C896191" w14:textId="77777777" w:rsidR="00536BD4" w:rsidRDefault="00536BD4" w:rsidP="00B60474">
      <w:pPr>
        <w:pStyle w:val="MPCKO1"/>
      </w:pPr>
      <w:bookmarkStart w:id="22" w:name="_Toc443564773"/>
      <w:bookmarkStart w:id="23" w:name="_Toc50637616"/>
      <w:r>
        <w:t xml:space="preserve">2 </w:t>
      </w:r>
      <w:bookmarkEnd w:id="17"/>
      <w:bookmarkEnd w:id="18"/>
      <w:r>
        <w:t>Príprava a schvaľovanie projektov technickej pomoci</w:t>
      </w:r>
      <w:bookmarkEnd w:id="22"/>
      <w:bookmarkEnd w:id="23"/>
    </w:p>
    <w:p w14:paraId="6D70DDE0" w14:textId="77777777" w:rsidR="00536BD4" w:rsidRDefault="00536BD4" w:rsidP="00F14780">
      <w:pPr>
        <w:pStyle w:val="MPCKO2"/>
        <w:spacing w:after="200"/>
      </w:pPr>
      <w:bookmarkStart w:id="24" w:name="_Toc443564774"/>
      <w:bookmarkStart w:id="25" w:name="_Toc50637617"/>
      <w:r>
        <w:t>2.1 Vyzvanie</w:t>
      </w:r>
      <w:bookmarkEnd w:id="24"/>
      <w:bookmarkEnd w:id="25"/>
    </w:p>
    <w:p w14:paraId="1DFCD14A" w14:textId="508CEE34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C46089">
        <w:t>3</w:t>
      </w:r>
      <w:r>
        <w:t xml:space="preserve"> </w:t>
      </w:r>
      <w:r w:rsidR="00D77E89">
        <w:t xml:space="preserve">Projekty technickej pomoci </w:t>
      </w:r>
      <w:r>
        <w:t>Systému riadenia EŠIF a v súlade s</w:t>
      </w:r>
      <w:del w:id="26" w:author="Autor">
        <w:r w:rsidDel="00426A11">
          <w:delText xml:space="preserve"> </w:delText>
        </w:r>
      </w:del>
      <w:ins w:id="27" w:author="Autor">
        <w:r w:rsidR="00426A11">
          <w:t> </w:t>
        </w:r>
      </w:ins>
      <w:r>
        <w:t xml:space="preserve">§ 28 zákona o príspevku z EŠIF. RO </w:t>
      </w:r>
      <w:r w:rsidR="00FC57C8">
        <w:t xml:space="preserve">vyzve </w:t>
      </w:r>
      <w:r>
        <w:t>budúceho žiadateľa zverejnením vyzvania na</w:t>
      </w:r>
      <w:r w:rsidR="001E3FFE">
        <w:t> </w:t>
      </w:r>
      <w:r w:rsidR="00FC57C8">
        <w:t xml:space="preserve">svojom </w:t>
      </w:r>
      <w:r>
        <w:t>webovom sídle alebo písomne. Aj v prípade, k</w:t>
      </w:r>
      <w:r w:rsidR="00693B26">
        <w:t>eď</w:t>
      </w:r>
      <w:r>
        <w:t xml:space="preserve"> je budúci žiadateľ </w:t>
      </w:r>
      <w:r>
        <w:lastRenderedPageBreak/>
        <w:t>vyzvaný písomne, je RO povinný následne bezodkladne zverejniť</w:t>
      </w:r>
      <w:r w:rsidR="00693B26" w:rsidRPr="00693B26">
        <w:t xml:space="preserve"> </w:t>
      </w:r>
      <w:r w:rsidR="00693B26">
        <w:t xml:space="preserve">vyzvanie na </w:t>
      </w:r>
      <w:r w:rsidR="005F6418">
        <w:t xml:space="preserve">svojom </w:t>
      </w:r>
      <w:r w:rsidR="00693B26">
        <w:t>webovom sídle</w:t>
      </w:r>
      <w:r>
        <w:t>.</w:t>
      </w:r>
    </w:p>
    <w:p w14:paraId="06F5C18D" w14:textId="77777777"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14:paraId="1D0F0482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14:paraId="642CB13D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14:paraId="21984BFA" w14:textId="77777777"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14:paraId="6AA76EFD" w14:textId="0ACA6C67" w:rsidR="00536BD4" w:rsidRDefault="00536BD4" w:rsidP="002C73E0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 xml:space="preserve">RO </w:t>
      </w:r>
      <w:r w:rsidR="00FB1A7A">
        <w:t xml:space="preserve">môže </w:t>
      </w:r>
      <w:r>
        <w:t>v</w:t>
      </w:r>
      <w:r w:rsidRPr="00AE5F28">
        <w:t xml:space="preserve">yzvanie </w:t>
      </w:r>
      <w:r w:rsidR="00FB1A7A">
        <w:t xml:space="preserve">vypracovať </w:t>
      </w:r>
      <w:r>
        <w:t>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B45FA2">
        <w:t>vzoru CKO č. 7</w:t>
      </w:r>
      <w:r w:rsidR="00561668">
        <w:t xml:space="preserve"> (RO nie je povinný vychádzať z tohto vzoru)</w:t>
      </w:r>
      <w:r w:rsidR="00FB1A7A">
        <w:t>. V</w:t>
      </w:r>
      <w:r w:rsidR="00B45FA2">
        <w:t xml:space="preserve">zhľadom na osobitný charakter oprávnených žiadateľov CKO odporúča stanovovať vo vyzvaní iba nevyhnutné </w:t>
      </w:r>
      <w:r w:rsidR="003E4746">
        <w:t>podmienky poskytnutia príspevku, vyplývajúce zo všeobecne záväzných právnych predpisov</w:t>
      </w:r>
      <w:r w:rsidR="00B16613">
        <w:t>, pričom</w:t>
      </w:r>
      <w:r w:rsidR="00B16613" w:rsidRPr="00B16613">
        <w:t xml:space="preserve"> je potrebné dodržať súlad podľa §</w:t>
      </w:r>
      <w:r w:rsidR="00B16613">
        <w:t xml:space="preserve"> 28 zákona o prí</w:t>
      </w:r>
      <w:r w:rsidR="00B16613" w:rsidRPr="00B16613">
        <w:t>spevku z EŠIF</w:t>
      </w:r>
      <w:r>
        <w:t>.</w:t>
      </w:r>
    </w:p>
    <w:p w14:paraId="3459D074" w14:textId="5E1DDF65"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>V rámci projektov technickej pomoci sa osobitne zdôrazňuje možnosť RO definovať formu preukázania jednotlivých podmienok poskytnutia príspevku s ohľadom na</w:t>
      </w:r>
      <w:r w:rsidR="00FF5830">
        <w:t> </w:t>
      </w:r>
      <w:r>
        <w:t>charakter prijímateľa a projektov a odporúča sa, aby bola minimalizovaná administratívna záťaž na</w:t>
      </w:r>
      <w:del w:id="28" w:author="Autor">
        <w:r w:rsidDel="00426A11">
          <w:delText xml:space="preserve"> </w:delText>
        </w:r>
      </w:del>
      <w:ins w:id="29" w:author="Autor">
        <w:r w:rsidR="00426A11">
          <w:t> </w:t>
        </w:r>
      </w:ins>
      <w:r>
        <w:t>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</w:t>
      </w:r>
      <w:r w:rsidR="00B72424">
        <w:t>v</w:t>
      </w:r>
      <w:del w:id="30" w:author="Autor">
        <w:r w:rsidR="00B72424" w:rsidDel="00426A11">
          <w:delText xml:space="preserve"> </w:delText>
        </w:r>
      </w:del>
      <w:ins w:id="31" w:author="Autor">
        <w:r w:rsidR="00426A11">
          <w:t> </w:t>
        </w:r>
      </w:ins>
      <w:r w:rsidR="00B72424">
        <w:t>elektronických verejných registroch, v ITMS2014+</w:t>
      </w:r>
      <w:r w:rsidR="00C1404E">
        <w:t xml:space="preserve"> integračnou akciou</w:t>
      </w:r>
      <w:r w:rsidR="00B72424">
        <w:t xml:space="preserve">, </w:t>
      </w:r>
      <w:r>
        <w:t xml:space="preserve">resp. </w:t>
      </w:r>
      <w:r w:rsidR="00FA7364">
        <w:t>v</w:t>
      </w:r>
      <w:r w:rsidR="00B72424">
        <w:t> </w:t>
      </w:r>
      <w:r w:rsidR="00FA7364">
        <w:t>čestnom vyhlásení, ktoré je súčasťou ŽoNFP</w:t>
      </w:r>
      <w:r w:rsidR="00B72424">
        <w:t>,</w:t>
      </w:r>
      <w:r>
        <w:t xml:space="preserve"> bez</w:t>
      </w:r>
      <w:r w:rsidR="00FA7364">
        <w:t> </w:t>
      </w:r>
      <w:r>
        <w:t>potreby jeho náhrady ďalším dokumentom a bez</w:t>
      </w:r>
      <w:del w:id="32" w:author="Autor">
        <w:r w:rsidDel="00426A11">
          <w:delText xml:space="preserve"> </w:delText>
        </w:r>
      </w:del>
      <w:ins w:id="33" w:author="Autor">
        <w:r w:rsidR="00426A11">
          <w:t> </w:t>
        </w:r>
      </w:ins>
      <w:r>
        <w:t xml:space="preserve">potreby definovania osobitných povinných príloh </w:t>
      </w:r>
      <w:r w:rsidR="00FF5830">
        <w:t>žiadosti o</w:t>
      </w:r>
      <w:r w:rsidR="00590F9E">
        <w:t> </w:t>
      </w:r>
      <w:r>
        <w:t>NFP</w:t>
      </w:r>
      <w:r w:rsidR="00590F9E">
        <w:t>.</w:t>
      </w:r>
      <w:r w:rsidR="00590F9E" w:rsidRPr="00590F9E">
        <w:t xml:space="preserve"> </w:t>
      </w:r>
      <w:r w:rsidR="00590F9E" w:rsidRPr="007D15BD">
        <w:t xml:space="preserve">RO </w:t>
      </w:r>
      <w:r w:rsidR="00590F9E">
        <w:t xml:space="preserve">tiež </w:t>
      </w:r>
      <w:r w:rsidR="00590F9E" w:rsidRPr="007D15BD">
        <w:t>ne</w:t>
      </w:r>
      <w:r w:rsidR="00590F9E">
        <w:t>môže</w:t>
      </w:r>
      <w:r w:rsidR="00590F9E" w:rsidRPr="007D15BD">
        <w:t xml:space="preserve"> od žiadateľa vyžadovať samostatné čestné vyhlásenie ako prílohu žiadosti o NFP v prípade, ak je možné obsah takéhoto čestného vyhlásenia včleniť do časti</w:t>
      </w:r>
      <w:r w:rsidR="002B6B5D">
        <w:t xml:space="preserve"> 15</w:t>
      </w:r>
      <w:r w:rsidR="00590F9E" w:rsidRPr="007D15BD">
        <w:t xml:space="preserve"> „Čestné vyhlásenie žiadateľa“ v rámci formuláru žiadosti o</w:t>
      </w:r>
      <w:r w:rsidR="00590F9E">
        <w:t> </w:t>
      </w:r>
      <w:r w:rsidR="00590F9E" w:rsidRPr="007D15BD">
        <w:t>NFP</w:t>
      </w:r>
      <w:r w:rsidR="00590F9E">
        <w:t>,</w:t>
      </w:r>
      <w:r w:rsidR="00590F9E" w:rsidRPr="007D15BD">
        <w:t xml:space="preserve"> vypĺňaného v systéme ITMS2014+</w:t>
      </w:r>
      <w:r>
        <w:t>).</w:t>
      </w:r>
    </w:p>
    <w:p w14:paraId="749EC53C" w14:textId="77777777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4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14:paraId="0A017980" w14:textId="199128FD"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</w:t>
      </w:r>
      <w:r w:rsidR="000721D6">
        <w:t xml:space="preserve">programových </w:t>
      </w:r>
      <w:r>
        <w:t xml:space="preserve">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</w:t>
      </w:r>
      <w:r w:rsidR="008D5531">
        <w:t> </w:t>
      </w:r>
      <w:r>
        <w:t>nasledujúce</w:t>
      </w:r>
      <w:r w:rsidR="008D5531">
        <w:t xml:space="preserve"> programové</w:t>
      </w:r>
      <w:r>
        <w:t xml:space="preserve"> obdobia. Aktivity na ukončovanie starých, resp. na prípravu nového programového obdobia musia spĺňať podmienky, stanovené v prioritnej osi pokrývajúcej technickú pomoc.</w:t>
      </w:r>
    </w:p>
    <w:p w14:paraId="759EC9C9" w14:textId="77777777"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 xml:space="preserve">vytváranie vnútroštátnych sietí zameraných na šírenie informácií, budovanie kapacít, </w:t>
      </w:r>
      <w:r w:rsidRPr="00533C9E">
        <w:lastRenderedPageBreak/>
        <w:t>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14:paraId="67B01D40" w14:textId="77777777"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14:paraId="6A5F1C8E" w14:textId="15C2AC90"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  <w:ins w:id="34" w:author="Autor">
        <w:r w:rsidR="002333D2">
          <w:t>Zmenu a zrušenie vyzvania v čase krízovej situácie RO uskutoční primerane podľa kapitoly 3.1.1.2 Systému riadenia EŠIF.</w:t>
        </w:r>
      </w:ins>
    </w:p>
    <w:p w14:paraId="5DD75A89" w14:textId="77777777" w:rsidR="00536BD4" w:rsidRDefault="00536BD4" w:rsidP="00EA6311">
      <w:pPr>
        <w:pStyle w:val="MPCKO2"/>
        <w:spacing w:after="200"/>
      </w:pPr>
      <w:bookmarkStart w:id="35" w:name="_Toc443564775"/>
      <w:bookmarkStart w:id="36" w:name="_Toc50637618"/>
      <w:r>
        <w:t>2.2 Konflikt záujmov</w:t>
      </w:r>
      <w:bookmarkEnd w:id="35"/>
      <w:bookmarkEnd w:id="36"/>
    </w:p>
    <w:p w14:paraId="29B929A4" w14:textId="77777777"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14:paraId="3F7F3353" w14:textId="77777777"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14:paraId="0DE0BA37" w14:textId="77777777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14:paraId="01549944" w14:textId="16685C30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>konan</w:t>
      </w:r>
      <w:r w:rsidR="000D2FB5">
        <w:t>í</w:t>
      </w:r>
      <w:r w:rsidRPr="00AE5F28">
        <w:t xml:space="preserve"> o žiadosti, </w:t>
      </w:r>
    </w:p>
    <w:p w14:paraId="25886B8B" w14:textId="70DE3BA3"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 w:rsidR="00F15714">
        <w:t xml:space="preserve"> poskytnutie </w:t>
      </w:r>
      <w:r w:rsidRPr="00AE5F28">
        <w:t>NFP.</w:t>
      </w:r>
    </w:p>
    <w:p w14:paraId="7D9282EB" w14:textId="18A2D23B"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F15714">
        <w:t xml:space="preserve"> poskytnutie </w:t>
      </w:r>
      <w:r w:rsidRPr="002201AB">
        <w:t>NFP</w:t>
      </w:r>
      <w:r w:rsidR="00290045">
        <w:rPr>
          <w:rStyle w:val="Odkaznapoznmkupodiarou"/>
        </w:rPr>
        <w:footnoteReference w:id="5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 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14:paraId="78B56B64" w14:textId="77777777" w:rsidR="00716396" w:rsidRDefault="00716396" w:rsidP="00234151">
      <w:pPr>
        <w:pStyle w:val="Odsekzoznamu1"/>
        <w:ind w:left="0"/>
        <w:jc w:val="both"/>
      </w:pPr>
    </w:p>
    <w:p w14:paraId="62E5C0DB" w14:textId="77777777" w:rsidR="00716396" w:rsidRDefault="0049137F" w:rsidP="00234151">
      <w:pPr>
        <w:pStyle w:val="Odsekzoznamu1"/>
        <w:keepNext/>
        <w:ind w:left="425"/>
        <w:jc w:val="both"/>
      </w:pPr>
      <w:r>
        <w:lastRenderedPageBreak/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14:paraId="23247032" w14:textId="77777777"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522936" wp14:editId="2403A827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8C2D49" id="Násobenie 25" o:spid="_x0000_s1026" style="position:absolute;margin-left:199.85pt;margin-top:120.4pt;width:42.75pt;height:6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56A81A" wp14:editId="067BAF50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94FE48" id="Násobenie 8" o:spid="_x0000_s1026" style="position:absolute;margin-left:203.6pt;margin-top:317.65pt;width:42.75pt;height:61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013693" wp14:editId="13978D2E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C04FD1" id="Násobenie 26" o:spid="_x0000_s1026" style="position:absolute;margin-left:199.85pt;margin-top:68.65pt;width:42.75pt;height:61.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380FE724" wp14:editId="55232A37">
            <wp:extent cx="5486400" cy="3200400"/>
            <wp:effectExtent l="76200" t="0" r="7620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1176D87" wp14:editId="3AD19CF3">
            <wp:extent cx="5486400" cy="3200400"/>
            <wp:effectExtent l="76200" t="0" r="7620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167EE601" wp14:editId="1D4A7208">
            <wp:extent cx="5486400" cy="3200400"/>
            <wp:effectExtent l="76200" t="0" r="762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C056330" wp14:editId="05BB10D1">
            <wp:extent cx="5486400" cy="3200400"/>
            <wp:effectExtent l="76200" t="57150" r="76200" b="9525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47F0F173" w14:textId="3B8F2366"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</w:t>
      </w:r>
      <w:del w:id="37" w:author="Autor">
        <w:r w:rsidR="00302945" w:rsidDel="00426A11">
          <w:delText xml:space="preserve"> </w:delText>
        </w:r>
      </w:del>
      <w:ins w:id="38" w:author="Autor">
        <w:r w:rsidR="00426A11">
          <w:t> </w:t>
        </w:r>
      </w:ins>
      <w:r w:rsidR="00302945">
        <w:t>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>, pripravovanej zamestnancom prijímateľa TP)</w:t>
      </w:r>
      <w:r w:rsidR="00302945">
        <w:t xml:space="preserve">. </w:t>
      </w:r>
    </w:p>
    <w:p w14:paraId="016BA6F7" w14:textId="77777777"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14:paraId="19F11192" w14:textId="77777777"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</w:p>
    <w:p w14:paraId="503BDE96" w14:textId="77777777"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lastRenderedPageBreak/>
        <w:t>RO môže úzko spolupracovať s prijímateľom TP na príprave žiadosti o NFP a poskytovať mu poradenstvo pri realizácii projektu TP.</w:t>
      </w:r>
    </w:p>
    <w:p w14:paraId="23D70FF3" w14:textId="77777777" w:rsidR="00536BD4" w:rsidRDefault="00536BD4" w:rsidP="00EA6311">
      <w:pPr>
        <w:pStyle w:val="MPCKO2"/>
        <w:spacing w:after="200"/>
      </w:pPr>
      <w:bookmarkStart w:id="39" w:name="_Toc443564776"/>
      <w:bookmarkStart w:id="40" w:name="_Toc50637619"/>
      <w:r>
        <w:t>2.3 Predloženie žiadosti o NFP</w:t>
      </w:r>
      <w:bookmarkEnd w:id="39"/>
      <w:bookmarkEnd w:id="40"/>
    </w:p>
    <w:p w14:paraId="0C8BAB35" w14:textId="7F419F67"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0D2FB5">
        <w:t>forme</w:t>
      </w:r>
      <w:r w:rsidR="00536BD4">
        <w:t xml:space="preserve"> určí RO vo vyzvaní. Podmienky </w:t>
      </w:r>
      <w:r w:rsidR="000D2FB5">
        <w:t>na</w:t>
      </w:r>
      <w:r w:rsidR="00536BD4">
        <w:t xml:space="preserve"> predloženie písomnej formy žiadosti o NFP a prípadných kópií (ak je to nevyhnutné) určí RO</w:t>
      </w:r>
      <w:r w:rsidR="007D4D87">
        <w:t xml:space="preserve"> vo vyzvaní</w:t>
      </w:r>
      <w:r w:rsidR="00536BD4">
        <w:t>.</w:t>
      </w:r>
    </w:p>
    <w:p w14:paraId="6533C022" w14:textId="77777777"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41" w:name="_Toc443564777"/>
      <w:bookmarkStart w:id="42" w:name="_Toc50637620"/>
      <w:r>
        <w:t>Schvaľovací proces žiadosti o NFP</w:t>
      </w:r>
      <w:bookmarkEnd w:id="41"/>
      <w:bookmarkEnd w:id="42"/>
    </w:p>
    <w:p w14:paraId="0D5EB4D1" w14:textId="5FDE3AA0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</w:t>
      </w:r>
      <w:r w:rsidR="002B6B5D">
        <w:t>,</w:t>
      </w:r>
      <w:r>
        <w:t xml:space="preserve"> sa na schvaľovací proces projektov TP uplatňujú v rozsahu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</w:t>
      </w:r>
      <w:r w:rsidR="002B6B5D">
        <w:t>,</w:t>
      </w:r>
      <w:r w:rsidR="0041684C">
        <w:t xml:space="preserve">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r w:rsidR="00853577">
        <w:t xml:space="preserve">neaplikovaním </w:t>
      </w:r>
      <w:r w:rsidR="0041684C">
        <w:t>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14:paraId="054B6EF3" w14:textId="77777777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14:paraId="39EC1C85" w14:textId="0319CCC9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 xml:space="preserve">Postupy hodnotenia projektov TP 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>. Pred</w:t>
      </w:r>
      <w:del w:id="43" w:author="Autor">
        <w:r w:rsidRPr="00615E2F" w:rsidDel="00426A11">
          <w:delText xml:space="preserve"> </w:delText>
        </w:r>
      </w:del>
      <w:ins w:id="44" w:author="Autor">
        <w:r w:rsidR="00426A11">
          <w:t> </w:t>
        </w:r>
      </w:ins>
      <w:r w:rsidRPr="00615E2F">
        <w:t xml:space="preserve">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uplatnenia</w:t>
      </w:r>
      <w:r w:rsidR="009D1B1E">
        <w:t xml:space="preserve"> týchto kritérií</w:t>
      </w:r>
      <w:r w:rsidRPr="00227BED">
        <w:t xml:space="preserve">. </w:t>
      </w:r>
    </w:p>
    <w:p w14:paraId="320EF5A8" w14:textId="149229CC" w:rsidR="00170C77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</w:t>
      </w:r>
      <w:r w:rsidR="002B6B5D">
        <w:t xml:space="preserve">vedenom </w:t>
      </w:r>
      <w:r>
        <w:t>RO</w:t>
      </w:r>
      <w:r w:rsidR="002B6B5D">
        <w:t>,</w:t>
      </w:r>
      <w:r>
        <w:t xml:space="preserve"> </w:t>
      </w:r>
      <w:r w:rsidR="00932A84">
        <w:t xml:space="preserve">prostredníctvom </w:t>
      </w:r>
      <w:r w:rsidR="00C474B6">
        <w:t xml:space="preserve">funkcionality </w:t>
      </w:r>
      <w:r w:rsidR="00932A84">
        <w:t>ITMS2014+</w:t>
      </w:r>
      <w:r>
        <w:t>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6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 w:rsidR="00DB7FC9">
        <w:rPr>
          <w:rStyle w:val="Odkaznapoznmkupodiarou"/>
        </w:rPr>
        <w:footnoteReference w:id="7"/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>na</w:t>
      </w:r>
      <w:r w:rsidR="00932A84">
        <w:t> </w:t>
      </w:r>
      <w:r w:rsidR="00E54808">
        <w:t xml:space="preserve">výkon práce </w:t>
      </w:r>
      <w:r>
        <w:t>odborného hodnotiteľa, ktorý je interným zamestnancom</w:t>
      </w:r>
      <w:r w:rsidR="002B6B5D">
        <w:t>,</w:t>
      </w:r>
      <w:r>
        <w:t xml:space="preserve">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14:paraId="02F2F19F" w14:textId="77777777" w:rsidR="00536BD4" w:rsidRPr="007F3CE6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 w:rsidRPr="000D2FB5">
        <w:t xml:space="preserve">RO je povinný pri schvaľovacom procese dodržiavať princíp štyroch očí. </w:t>
      </w:r>
    </w:p>
    <w:p w14:paraId="3D2C0E18" w14:textId="2E46A8F8"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lastRenderedPageBreak/>
        <w:t>Odborní hodnotitelia vypracujú pre každý projekt TP jeden spoločný hodnotiaci hárok (vzor CKO</w:t>
      </w:r>
      <w:r w:rsidR="002B6B5D">
        <w:rPr>
          <w:rFonts w:eastAsia="Times New Roman"/>
          <w:color w:val="000000"/>
          <w:lang w:eastAsia="en-US"/>
        </w:rPr>
        <w:t xml:space="preserve"> č. 21</w:t>
      </w:r>
      <w:r w:rsidRPr="000D2FB5">
        <w:rPr>
          <w:rFonts w:eastAsia="Times New Roman"/>
          <w:color w:val="000000"/>
          <w:lang w:eastAsia="en-US"/>
        </w:rPr>
        <w:t xml:space="preserve">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 xml:space="preserve">zabezpečí zadanie </w:t>
      </w:r>
      <w:r w:rsidR="004679EB">
        <w:rPr>
          <w:rFonts w:eastAsia="Times New Roman"/>
          <w:color w:val="000000"/>
          <w:lang w:eastAsia="en-US"/>
        </w:rPr>
        <w:t xml:space="preserve">a zverejnenie </w:t>
      </w:r>
      <w:r w:rsidR="00116153">
        <w:rPr>
          <w:rFonts w:eastAsia="Times New Roman"/>
          <w:color w:val="000000"/>
          <w:lang w:eastAsia="en-US"/>
        </w:rPr>
        <w:t xml:space="preserve">spoločného </w:t>
      </w:r>
      <w:r w:rsidR="00116153" w:rsidRPr="000D2FB5">
        <w:rPr>
          <w:rFonts w:eastAsia="Times New Roman"/>
          <w:color w:val="000000"/>
          <w:lang w:eastAsia="en-US"/>
        </w:rPr>
        <w:t>hodnotiac</w:t>
      </w:r>
      <w:r w:rsidR="00116153">
        <w:rPr>
          <w:rFonts w:eastAsia="Times New Roman"/>
          <w:color w:val="000000"/>
          <w:lang w:eastAsia="en-US"/>
        </w:rPr>
        <w:t>eho</w:t>
      </w:r>
      <w:r w:rsidR="00116153" w:rsidRPr="000D2FB5">
        <w:rPr>
          <w:rFonts w:eastAsia="Times New Roman"/>
          <w:color w:val="000000"/>
          <w:lang w:eastAsia="en-US"/>
        </w:rPr>
        <w:t xml:space="preserve"> </w:t>
      </w:r>
      <w:r w:rsidRPr="000D2FB5">
        <w:rPr>
          <w:rFonts w:eastAsia="Times New Roman"/>
          <w:color w:val="000000"/>
          <w:lang w:eastAsia="en-US"/>
        </w:rPr>
        <w:t>hárk</w:t>
      </w:r>
      <w:r w:rsidR="00116153">
        <w:rPr>
          <w:rFonts w:eastAsia="Times New Roman"/>
          <w:color w:val="000000"/>
          <w:lang w:eastAsia="en-US"/>
        </w:rPr>
        <w:t>u</w:t>
      </w:r>
      <w:r w:rsidRPr="000D2FB5">
        <w:rPr>
          <w:rFonts w:eastAsia="Times New Roman"/>
          <w:color w:val="000000"/>
          <w:lang w:eastAsia="en-US"/>
        </w:rPr>
        <w:t xml:space="preserve"> </w:t>
      </w:r>
      <w:r w:rsidR="004679EB">
        <w:rPr>
          <w:rFonts w:eastAsia="Times New Roman"/>
          <w:color w:val="000000"/>
          <w:lang w:eastAsia="en-US"/>
        </w:rPr>
        <w:t>prostredníctvom</w:t>
      </w:r>
      <w:r w:rsidR="00006805">
        <w:rPr>
          <w:rFonts w:eastAsia="Times New Roman"/>
          <w:color w:val="000000"/>
          <w:lang w:eastAsia="en-US"/>
        </w:rPr>
        <w:t> </w:t>
      </w:r>
      <w:r w:rsidRPr="000D2FB5">
        <w:rPr>
          <w:rFonts w:eastAsia="Times New Roman"/>
          <w:color w:val="000000"/>
          <w:lang w:eastAsia="en-US"/>
        </w:rPr>
        <w:t>ITMS2014+</w:t>
      </w:r>
      <w:r w:rsidR="00006805">
        <w:rPr>
          <w:rFonts w:eastAsia="Times New Roman"/>
          <w:color w:val="000000"/>
          <w:lang w:eastAsia="en-US"/>
        </w:rPr>
        <w:t xml:space="preserve"> v súlade s kapitolou 3.2.1.2 </w:t>
      </w:r>
      <w:r w:rsidR="00AB668D">
        <w:rPr>
          <w:rFonts w:eastAsia="Times New Roman"/>
          <w:color w:val="000000"/>
          <w:lang w:eastAsia="en-US"/>
        </w:rPr>
        <w:t xml:space="preserve">a 3.2.1.6 </w:t>
      </w:r>
      <w:r w:rsidR="00006805">
        <w:rPr>
          <w:rFonts w:eastAsia="Times New Roman"/>
          <w:color w:val="000000"/>
          <w:lang w:eastAsia="en-US"/>
        </w:rPr>
        <w:t>Systému riadenia EŠIF</w:t>
      </w:r>
      <w:r w:rsidRPr="000D2FB5">
        <w:rPr>
          <w:rFonts w:eastAsia="Times New Roman"/>
          <w:color w:val="000000"/>
          <w:lang w:eastAsia="en-US"/>
        </w:rPr>
        <w:t>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B24567">
        <w:rPr>
          <w:rFonts w:eastAsia="Times New Roman"/>
          <w:color w:val="000000"/>
          <w:lang w:eastAsia="en-US"/>
        </w:rPr>
        <w:t xml:space="preserve">TP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 xml:space="preserve"> nie je povinný </w:t>
      </w:r>
      <w:r w:rsidR="007B38E7">
        <w:rPr>
          <w:rFonts w:eastAsia="Times New Roman"/>
          <w:color w:val="000000"/>
          <w:lang w:eastAsia="en-US"/>
        </w:rPr>
        <w:t xml:space="preserve">prizývať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14:paraId="5E258470" w14:textId="3F5574A2"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  <w:ins w:id="45" w:author="Autor">
        <w:r w:rsidR="002333D2">
          <w:rPr>
            <w:rFonts w:eastAsia="Times New Roman"/>
            <w:color w:val="000000"/>
            <w:lang w:eastAsia="en-US"/>
          </w:rPr>
          <w:t xml:space="preserve"> </w:t>
        </w:r>
        <w:r w:rsidR="002333D2">
          <w:rPr>
            <w:rFonts w:eastAsia="Times New Roman"/>
            <w:color w:val="000000"/>
          </w:rPr>
          <w:t>V čase krízovej situácie RO rozhodne o zastavení konania v prípadoch, stanovených v § 57, odsek 8 zákona o príspevku z EŠIF.</w:t>
        </w:r>
      </w:ins>
    </w:p>
    <w:p w14:paraId="6056A5BC" w14:textId="77777777"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14:paraId="77211075" w14:textId="77777777"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14:paraId="4A815FAD" w14:textId="77777777"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14:paraId="60403D66" w14:textId="77777777" w:rsidR="00536BD4" w:rsidRDefault="00536BD4" w:rsidP="00B60474">
      <w:pPr>
        <w:pStyle w:val="MPCKO1"/>
      </w:pPr>
      <w:bookmarkStart w:id="46" w:name="_Toc443564778"/>
      <w:bookmarkStart w:id="47" w:name="_Toc50637621"/>
      <w:r>
        <w:t>3 Implementácia projektov technickej pomoci</w:t>
      </w:r>
      <w:bookmarkEnd w:id="46"/>
      <w:bookmarkEnd w:id="47"/>
    </w:p>
    <w:p w14:paraId="1B804BD2" w14:textId="77777777" w:rsidR="00536BD4" w:rsidRDefault="00536BD4" w:rsidP="00B60474">
      <w:pPr>
        <w:pStyle w:val="MPCKO2"/>
        <w:spacing w:after="200"/>
      </w:pPr>
      <w:bookmarkStart w:id="48" w:name="_Toc443564779"/>
      <w:bookmarkStart w:id="49" w:name="_Toc50637622"/>
      <w:r>
        <w:t>3.1 Verejné obstarávanie</w:t>
      </w:r>
      <w:bookmarkEnd w:id="48"/>
      <w:bookmarkEnd w:id="49"/>
    </w:p>
    <w:p w14:paraId="23E981FF" w14:textId="2C9235D2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</w:t>
      </w:r>
      <w:r w:rsidR="00F15714">
        <w:t xml:space="preserve">môže </w:t>
      </w:r>
      <w:r>
        <w:t>vykonáva</w:t>
      </w:r>
      <w:r w:rsidR="00F15714">
        <w:t>ť</w:t>
      </w:r>
      <w:r>
        <w:t xml:space="preserve">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</w:t>
      </w:r>
      <w:r w:rsidR="00932A84">
        <w:t>8</w:t>
      </w:r>
      <w:r>
        <w:t xml:space="preserve"> Systému riadenia EŠIF aj pred </w:t>
      </w:r>
      <w:r w:rsidR="00F44C29">
        <w:t>podpisom zmluvy o</w:t>
      </w:r>
      <w:r w:rsidR="0069077F">
        <w:t xml:space="preserve"> poskytnutí </w:t>
      </w:r>
      <w:r w:rsidR="00F44C29">
        <w:t>NFP</w:t>
      </w:r>
      <w:r w:rsidR="00F15714">
        <w:rPr>
          <w:rStyle w:val="Odkaznapoznmkupodiarou"/>
        </w:rPr>
        <w:footnoteReference w:id="8"/>
      </w:r>
      <w:r>
        <w:t>.</w:t>
      </w:r>
    </w:p>
    <w:p w14:paraId="502CCAC9" w14:textId="77777777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14:paraId="616C4EDE" w14:textId="77777777" w:rsidR="00536BD4" w:rsidRDefault="00536BD4" w:rsidP="00B60474">
      <w:pPr>
        <w:pStyle w:val="MPCKO2"/>
        <w:spacing w:after="200"/>
      </w:pPr>
      <w:bookmarkStart w:id="51" w:name="_Toc443564780"/>
      <w:bookmarkStart w:id="52" w:name="_Toc50637623"/>
      <w:r>
        <w:t>3.2 Kontrola projektu</w:t>
      </w:r>
      <w:bookmarkEnd w:id="51"/>
      <w:bookmarkEnd w:id="52"/>
    </w:p>
    <w:p w14:paraId="131A904A" w14:textId="77777777"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9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14:paraId="7D1E2119" w14:textId="77777777"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53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10"/>
      </w:r>
      <w:bookmarkEnd w:id="53"/>
      <w:r w:rsidRPr="00C36A4F">
        <w:t>.</w:t>
      </w:r>
    </w:p>
    <w:p w14:paraId="07E8C175" w14:textId="77777777" w:rsidR="00536BD4" w:rsidRDefault="008C23A5" w:rsidP="008C23A5">
      <w:pPr>
        <w:pStyle w:val="MPCKO2"/>
        <w:spacing w:after="200"/>
      </w:pPr>
      <w:bookmarkStart w:id="54" w:name="_Toc443564781"/>
      <w:bookmarkStart w:id="55" w:name="_Toc50637624"/>
      <w:r>
        <w:lastRenderedPageBreak/>
        <w:t xml:space="preserve">3.3 </w:t>
      </w:r>
      <w:r w:rsidR="00536BD4">
        <w:t>Monitorovanie</w:t>
      </w:r>
      <w:bookmarkEnd w:id="54"/>
      <w:bookmarkEnd w:id="55"/>
    </w:p>
    <w:p w14:paraId="07526546" w14:textId="0880B375"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</w:t>
      </w:r>
      <w:r w:rsidR="002F37A5">
        <w:rPr>
          <w:rStyle w:val="Odkaznapoznmkupodiarou"/>
        </w:rPr>
        <w:footnoteReference w:id="11"/>
      </w:r>
      <w:r>
        <w:t xml:space="preserve">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</w:t>
      </w:r>
      <w:r w:rsidR="00F15714">
        <w:rPr>
          <w:szCs w:val="20"/>
        </w:rPr>
        <w:t>ie</w:t>
      </w:r>
      <w:r>
        <w:rPr>
          <w:szCs w:val="20"/>
        </w:rPr>
        <w:t xml:space="preserve">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 xml:space="preserve">prijímateľ </w:t>
      </w:r>
      <w:r w:rsidR="009D1B1E">
        <w:rPr>
          <w:szCs w:val="20"/>
        </w:rPr>
        <w:t xml:space="preserve">je </w:t>
      </w:r>
      <w:r>
        <w:rPr>
          <w:szCs w:val="20"/>
        </w:rPr>
        <w:t>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14:paraId="7F03D1A4" w14:textId="31D2A3D6"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57" w:name="_Ref428192231"/>
      <w:r w:rsidR="0081092F" w:rsidRPr="001E0B2C">
        <w:rPr>
          <w:rStyle w:val="Odkaznapoznmkupodiarou"/>
        </w:rPr>
        <w:footnoteReference w:id="12"/>
      </w:r>
      <w:bookmarkEnd w:id="57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r w:rsidR="00FC57C8">
        <w:rPr>
          <w:rStyle w:val="Odkaznapoznmkupodiarou"/>
        </w:rPr>
        <w:footnoteReference w:id="13"/>
      </w:r>
      <w:r w:rsidR="001E0B2C" w:rsidRPr="001E0B2C">
        <w:rPr>
          <w:b/>
          <w:bCs/>
          <w:color w:val="365F91"/>
          <w:spacing w:val="5"/>
          <w:kern w:val="28"/>
        </w:rPr>
        <w:t>.</w:t>
      </w:r>
    </w:p>
    <w:p w14:paraId="508E8F04" w14:textId="77777777" w:rsidR="00536BD4" w:rsidRDefault="00536BD4" w:rsidP="00E50865">
      <w:pPr>
        <w:pStyle w:val="MPCKO1"/>
      </w:pPr>
      <w:bookmarkStart w:id="58" w:name="_Toc443564782"/>
      <w:bookmarkStart w:id="59" w:name="_Toc50637625"/>
      <w:r>
        <w:t>4 Oprávnenosť výdavkov</w:t>
      </w:r>
      <w:bookmarkEnd w:id="58"/>
      <w:bookmarkEnd w:id="59"/>
    </w:p>
    <w:p w14:paraId="081171D6" w14:textId="78E409B4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 w:rsidR="00006805">
        <w:t>2018/1046</w:t>
      </w:r>
      <w:r>
        <w:t>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14:paraId="2048C901" w14:textId="77777777"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14:paraId="2353EFED" w14:textId="77777777"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14:paraId="6628124A" w14:textId="77777777"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14:paraId="2A528DC1" w14:textId="0B4B41FA"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r>
        <w:t>2014.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14:paraId="3C14FC08" w14:textId="612EB7B6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 xml:space="preserve"> nadobudnutý v rámci projektu</w:t>
      </w:r>
      <w:r>
        <w:t xml:space="preserve"> v prípade, ak to RO požaduje. </w:t>
      </w:r>
    </w:p>
    <w:p w14:paraId="0C158D5C" w14:textId="09434673"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4"/>
      </w:r>
      <w:r w:rsidRPr="00E60766">
        <w:rPr>
          <w:sz w:val="24"/>
          <w:szCs w:val="24"/>
        </w:rPr>
        <w:t xml:space="preserve"> preukazuje oprávnenosť </w:t>
      </w:r>
      <w:ins w:id="60" w:author="Autor">
        <w:r w:rsidR="00503E6A">
          <w:rPr>
            <w:sz w:val="24"/>
            <w:szCs w:val="24"/>
          </w:rPr>
          <w:t xml:space="preserve">osobných </w:t>
        </w:r>
      </w:ins>
      <w:r w:rsidRPr="00E60766">
        <w:rPr>
          <w:sz w:val="24"/>
          <w:szCs w:val="24"/>
        </w:rPr>
        <w:t>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5"/>
      </w:r>
      <w:r w:rsidRPr="00E60766">
        <w:rPr>
          <w:sz w:val="24"/>
          <w:szCs w:val="24"/>
        </w:rPr>
        <w:t>:</w:t>
      </w:r>
    </w:p>
    <w:p w14:paraId="31DCBCB8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14:paraId="7C409E74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14:paraId="560BD082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14:paraId="1E4AFB8C" w14:textId="77777777"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14:paraId="3DA0E80D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14:paraId="60F30B6B" w14:textId="6D6D55E8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 xml:space="preserve">opis činností zamestnanca v rozsahu tabuľky č. 1, časť „Procesy“ Metodického pokynu </w:t>
      </w:r>
      <w:r w:rsidR="00C504EC">
        <w:t>ÚV SR</w:t>
      </w:r>
      <w:r w:rsidR="00C504EC" w:rsidRPr="00E60766">
        <w:t xml:space="preserve"> </w:t>
      </w:r>
      <w:r w:rsidR="00536BD4" w:rsidRPr="00E60766">
        <w:t>č. 22 k</w:t>
      </w:r>
      <w:r w:rsidR="00C504EC">
        <w:t> administratívnym kapacitám EŠIF</w:t>
      </w:r>
      <w:r w:rsidR="00536BD4" w:rsidRPr="00E60766">
        <w:t xml:space="preserve"> </w:t>
      </w:r>
      <w:r w:rsidR="00C504EC">
        <w:t xml:space="preserve">subjektov </w:t>
      </w:r>
      <w:r w:rsidR="00536BD4" w:rsidRPr="00E60766">
        <w:t>zapojených do</w:t>
      </w:r>
      <w:r w:rsidR="00C504EC">
        <w:t xml:space="preserve"> riadenia, </w:t>
      </w:r>
      <w:r w:rsidR="00536BD4" w:rsidRPr="00E60766">
        <w:t>implementácie</w:t>
      </w:r>
      <w:r w:rsidR="00C504EC">
        <w:t>, kontroly a auditu</w:t>
      </w:r>
      <w:r w:rsidR="00536BD4" w:rsidRPr="00E60766">
        <w:t xml:space="preserve"> EŠIF v programovom období 2014 – 2020</w:t>
      </w:r>
      <w:r w:rsidR="007C2FC3">
        <w:t>, ako aj aktivít na ukončovanie starých programových období, resp. na prípravu nového programového obdobia</w:t>
      </w:r>
      <w:r w:rsidR="00536BD4">
        <w:t xml:space="preserve">. V prípade, ak nejde o štandardizovanú pozíciu v zmysle Metodického pokynu </w:t>
      </w:r>
      <w:r w:rsidR="00C504EC">
        <w:t xml:space="preserve">ÚV SR </w:t>
      </w:r>
      <w:r w:rsidR="00536BD4">
        <w:t>č.</w:t>
      </w:r>
      <w:r w:rsidR="00931A59">
        <w:t> </w:t>
      </w:r>
      <w:r w:rsidR="00536BD4">
        <w:t>22, uvedie sa popis v obdobnom rozsahu</w:t>
      </w:r>
      <w:r>
        <w:t>;</w:t>
      </w:r>
    </w:p>
    <w:p w14:paraId="6709F9C3" w14:textId="18C643D7" w:rsidR="00536BD4" w:rsidRPr="00E60766" w:rsidRDefault="007B38E7" w:rsidP="00274D40">
      <w:pPr>
        <w:pStyle w:val="Odsekzoznamu1"/>
        <w:numPr>
          <w:ilvl w:val="0"/>
          <w:numId w:val="29"/>
        </w:numPr>
        <w:spacing w:before="120" w:after="120"/>
        <w:contextualSpacing w:val="0"/>
        <w:jc w:val="both"/>
      </w:pPr>
      <w:r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6"/>
      </w:r>
      <w:r w:rsidR="00536BD4" w:rsidRPr="00E60766">
        <w:t xml:space="preserve">, alebo </w:t>
      </w:r>
      <w:ins w:id="61" w:author="Autor">
        <w:r w:rsidR="00D90552">
          <w:t xml:space="preserve">určeného </w:t>
        </w:r>
      </w:ins>
      <w:r w:rsidR="00536BD4" w:rsidRPr="00E60766">
        <w:t>vedúceho zamestnanca</w:t>
      </w:r>
      <w:del w:id="62" w:author="Autor">
        <w:r w:rsidR="00536BD4" w:rsidRPr="00E60766" w:rsidDel="00D90552">
          <w:delText>,</w:delText>
        </w:r>
      </w:del>
      <w:r w:rsidR="00536BD4" w:rsidRPr="00E60766">
        <w:t xml:space="preserve"> </w:t>
      </w:r>
      <w:ins w:id="63" w:author="Autor">
        <w:r w:rsidR="00D90552">
          <w:t>(napr. vo </w:t>
        </w:r>
      </w:ins>
      <w:del w:id="64" w:author="Autor">
        <w:r w:rsidR="00536BD4" w:rsidRPr="00E60766" w:rsidDel="00D90552">
          <w:delText>určeného v manuáli procedúr</w:delText>
        </w:r>
      </w:del>
      <w:ins w:id="65" w:author="Autor">
        <w:r w:rsidR="00D90552">
          <w:t>vnútornom akte organizácie)</w:t>
        </w:r>
        <w:r w:rsidR="000F022D">
          <w:t>; v prípade, ak je Súhrnný pracovný výkaz prílohou podpísanej ŽoP, považuje sa za podpísaný (nie je potrebné osobitne podpisovať prílohy ŽoP)</w:t>
        </w:r>
      </w:ins>
      <w:r w:rsidR="00536BD4" w:rsidRPr="00E60766">
        <w:t>.</w:t>
      </w:r>
      <w:ins w:id="66" w:author="Autor">
        <w:r w:rsidR="00274D40">
          <w:t xml:space="preserve"> </w:t>
        </w:r>
        <w:r w:rsidR="00274D40" w:rsidRPr="00274D40">
          <w:t>Obdobn</w:t>
        </w:r>
        <w:r w:rsidR="00274D40">
          <w:t>e</w:t>
        </w:r>
        <w:r w:rsidR="00274D40" w:rsidRPr="00274D40">
          <w:t xml:space="preserve"> </w:t>
        </w:r>
        <w:r w:rsidR="00274D40">
          <w:t>nie sú podpisované ani iné</w:t>
        </w:r>
        <w:r w:rsidR="00274D40" w:rsidRPr="00274D40">
          <w:t xml:space="preserve"> príloh</w:t>
        </w:r>
        <w:r w:rsidR="00274D40">
          <w:t>y</w:t>
        </w:r>
        <w:r w:rsidR="00274D40" w:rsidRPr="00274D40">
          <w:t xml:space="preserve"> žiadosti o platbu (napr. sumarizačné hárky</w:t>
        </w:r>
        <w:r w:rsidR="00274D40">
          <w:t xml:space="preserve"> a pod.</w:t>
        </w:r>
        <w:r w:rsidR="00274D40" w:rsidRPr="00274D40">
          <w:t xml:space="preserve">). </w:t>
        </w:r>
      </w:ins>
    </w:p>
    <w:p w14:paraId="04BF8B48" w14:textId="77777777"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14:paraId="434EE9AD" w14:textId="05B4B1B3"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vypočíta</w:t>
      </w:r>
      <w:r w:rsidR="009D0F47">
        <w:rPr>
          <w:sz w:val="24"/>
          <w:szCs w:val="24"/>
        </w:rPr>
        <w:t>l</w:t>
      </w:r>
      <w:r w:rsidRPr="00D57F52">
        <w:rPr>
          <w:sz w:val="24"/>
          <w:szCs w:val="24"/>
        </w:rPr>
        <w:t xml:space="preserve">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  <w:del w:id="67" w:author="Autor">
        <w:r w:rsidR="00B07858" w:rsidDel="00EA3D36">
          <w:rPr>
            <w:rStyle w:val="Odkaznapoznmkupodiarou"/>
            <w:sz w:val="24"/>
            <w:szCs w:val="24"/>
          </w:rPr>
          <w:footnoteReference w:id="17"/>
        </w:r>
      </w:del>
    </w:p>
    <w:p w14:paraId="4567653E" w14:textId="797A337F"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lastRenderedPageBreak/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>rámci príslušného programu sa implementujú operácie financované aj z Kohézneho fondu, technická pomoc sa taktiež rozdelí na pomernom základe v zmysle článku 119 odsek 4</w:t>
      </w:r>
      <w:r w:rsidR="0063652C">
        <w:t xml:space="preserve"> všeobecného nariadenia</w:t>
      </w:r>
      <w:r>
        <w:rPr>
          <w:rStyle w:val="Odkaznapoznmkupodiarou"/>
        </w:rPr>
        <w:footnoteReference w:id="18"/>
      </w:r>
      <w:r>
        <w:t xml:space="preserve">. </w:t>
      </w:r>
    </w:p>
    <w:p w14:paraId="2AA3DBBC" w14:textId="601678A2" w:rsidR="00B60FB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 xml:space="preserve">V zmysle článku 119 odsek 4 všeobecného nariadenia sa prostriedky technickej pomoci môžu prideliť na pomernom základe v prípade, ak sa operácie týkajú </w:t>
      </w:r>
      <w:r w:rsidR="00B61F6D">
        <w:t xml:space="preserve">jednej alebo </w:t>
      </w:r>
      <w:r w:rsidR="00361395">
        <w:t xml:space="preserve">aj </w:t>
      </w:r>
      <w:r>
        <w:t xml:space="preserve">viac ako jednej kategórie regiónu. </w:t>
      </w:r>
    </w:p>
    <w:p w14:paraId="6B317776" w14:textId="591ED576" w:rsidR="00F85C7D" w:rsidRDefault="00F85C7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Ak sa operácie technickej pomoci týkajú iba jednej kategórie regiónu, projekty technickej pomoci </w:t>
      </w:r>
      <w:r w:rsidR="00977743">
        <w:t xml:space="preserve">môžu </w:t>
      </w:r>
      <w:r>
        <w:t>byť financované z alokácie tejto konkrétnej kategórie regiónu.</w:t>
      </w:r>
    </w:p>
    <w:p w14:paraId="63C0E499" w14:textId="0C6C6CEC" w:rsidR="00B60FBD" w:rsidRPr="00B60FBD" w:rsidRDefault="00B60FB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B257CC">
        <w:t>Ak sa operácie technickej pomoci týkajú obidvoch kategórií regiónu, finančné prostriedky na projekt TP sú pridelené na pomernom základe. Financovanie na</w:t>
      </w:r>
      <w:r w:rsidR="00D77E89">
        <w:t> </w:t>
      </w:r>
      <w:r w:rsidRPr="00B257CC">
        <w:t>pomernom základe v zmysle článku 8 tejto kapitoly je možné využiť aj v prípadoch, ak sú zo štrukturálnych fondov financované v rámci „</w:t>
      </w:r>
      <w:r w:rsidR="009D1B1E" w:rsidRPr="00B257CC">
        <w:t>t</w:t>
      </w:r>
      <w:r w:rsidR="009D1B1E">
        <w:t>e</w:t>
      </w:r>
      <w:r w:rsidR="009D1B1E" w:rsidRPr="00B257CC">
        <w:t>matických</w:t>
      </w:r>
      <w:r w:rsidRPr="00B257CC">
        <w:t>“ operácií iba výdavky menej rozvinutých regiónov, pričom sú tieto operácie implementované s prispením štátneho rozpočtu aj v rozvinutejšom regióne.</w:t>
      </w:r>
    </w:p>
    <w:p w14:paraId="7A0EAFCC" w14:textId="77777777"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TP).</w:t>
      </w:r>
    </w:p>
    <w:p w14:paraId="207B2CBB" w14:textId="23624B09" w:rsidR="00536BD4" w:rsidRPr="001E3FFE" w:rsidRDefault="00536BD4" w:rsidP="007F3CE6">
      <w:pPr>
        <w:spacing w:after="120"/>
        <w:jc w:val="both"/>
        <w:rPr>
          <w:i/>
          <w:color w:val="FF0000"/>
        </w:rPr>
      </w:pPr>
    </w:p>
    <w:sectPr w:rsidR="00536BD4" w:rsidRPr="001E3FFE" w:rsidSect="00623659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89B0" w14:textId="77777777" w:rsidR="00225A24" w:rsidRDefault="00225A24" w:rsidP="00B948E0">
      <w:r>
        <w:separator/>
      </w:r>
    </w:p>
  </w:endnote>
  <w:endnote w:type="continuationSeparator" w:id="0">
    <w:p w14:paraId="3DE0A489" w14:textId="77777777" w:rsidR="00225A24" w:rsidRDefault="00225A24" w:rsidP="00B948E0">
      <w:r>
        <w:continuationSeparator/>
      </w:r>
    </w:p>
  </w:endnote>
  <w:endnote w:type="continuationNotice" w:id="1">
    <w:p w14:paraId="321CD601" w14:textId="77777777" w:rsidR="00225A24" w:rsidRDefault="00225A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C9B2" w14:textId="77777777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3BC80F3" wp14:editId="11ABC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47093F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5B6A90AC" w14:textId="595354DB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54A87AE" wp14:editId="1743C10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675273">
      <w:rPr>
        <w:noProof/>
      </w:rPr>
      <w:t>1</w:t>
    </w:r>
    <w:r w:rsidRPr="00CF60E2">
      <w:fldChar w:fldCharType="end"/>
    </w:r>
  </w:p>
  <w:p w14:paraId="223CFC9D" w14:textId="77777777" w:rsidR="00082B48" w:rsidRDefault="00082B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C85C1" w14:textId="77777777" w:rsidR="00225A24" w:rsidRDefault="00225A24" w:rsidP="00B948E0">
      <w:r>
        <w:separator/>
      </w:r>
    </w:p>
  </w:footnote>
  <w:footnote w:type="continuationSeparator" w:id="0">
    <w:p w14:paraId="1E99CE44" w14:textId="77777777" w:rsidR="00225A24" w:rsidRDefault="00225A24" w:rsidP="00B948E0">
      <w:r>
        <w:continuationSeparator/>
      </w:r>
    </w:p>
  </w:footnote>
  <w:footnote w:type="continuationNotice" w:id="1">
    <w:p w14:paraId="20798CD7" w14:textId="77777777" w:rsidR="00225A24" w:rsidRDefault="00225A24"/>
  </w:footnote>
  <w:footnote w:id="2">
    <w:p w14:paraId="306FD315" w14:textId="03BEBC4A"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 podporené z operačného programu Technická pomoc pre programové obdobie 2014 – 2020.</w:t>
      </w:r>
    </w:p>
  </w:footnote>
  <w:footnote w:id="3">
    <w:p w14:paraId="4D019B9A" w14:textId="474A04E6"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 zapojených do implementácie Európskeho poľnohospodárskeho fondu pre rozvoj vidieka.</w:t>
      </w:r>
    </w:p>
  </w:footnote>
  <w:footnote w:id="4">
    <w:p w14:paraId="51BB4E04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5">
    <w:p w14:paraId="19ACDEF3" w14:textId="77777777"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6">
    <w:p w14:paraId="17F1CE8C" w14:textId="77777777"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7">
    <w:p w14:paraId="328D822A" w14:textId="77777777" w:rsidR="00DB7FC9" w:rsidRDefault="00DB7FC9" w:rsidP="006A24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projektov technickej pomoci, ktoré sú zamerané na špecifické oblasti</w:t>
      </w:r>
      <w:r w:rsidR="006D26B5">
        <w:t xml:space="preserve"> určené RO </w:t>
      </w:r>
      <w:r>
        <w:t>(napr. vývoj IT) sa odporúča zabezpečiť</w:t>
      </w:r>
      <w:r w:rsidR="007A128F">
        <w:t xml:space="preserve"> </w:t>
      </w:r>
      <w:r>
        <w:t xml:space="preserve">externého odborníka/interného zamestnanca, ktorý disponuje relevantným vzdelaním </w:t>
      </w:r>
      <w:r w:rsidR="006D26B5">
        <w:t xml:space="preserve"> a/alebo praxou </w:t>
      </w:r>
      <w:r>
        <w:t>v danej problematike</w:t>
      </w:r>
      <w:r w:rsidR="007A128F">
        <w:t>, najmä s ohľadom na odborné posúdenie hospodárnosti položiek</w:t>
      </w:r>
      <w:r>
        <w:t>.</w:t>
      </w:r>
    </w:p>
  </w:footnote>
  <w:footnote w:id="8">
    <w:p w14:paraId="34BF16AA" w14:textId="264E4FE4" w:rsidR="00F15714" w:rsidRDefault="00F15714">
      <w:pPr>
        <w:pStyle w:val="Textpoznmkypodiarou"/>
        <w:jc w:val="both"/>
        <w:pPrChange w:id="5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V prípade, ak prijímateľ a poskytovateľ je tá istá osoba, pred vydaním rozhodnutia o schválení žiadosti o poskytnutie NFP. </w:t>
      </w:r>
    </w:p>
  </w:footnote>
  <w:footnote w:id="9">
    <w:p w14:paraId="79C74CA9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10">
    <w:p w14:paraId="6DD4F391" w14:textId="77777777"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11">
    <w:p w14:paraId="4F75FB69" w14:textId="5F1BAED2" w:rsidR="002F37A5" w:rsidRDefault="002F37A5">
      <w:pPr>
        <w:pStyle w:val="Textpoznmkypodiarou"/>
        <w:jc w:val="both"/>
        <w:pPrChange w:id="5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Pr="002F37A5">
        <w:t>Na projekty TP programov podporovaných z ESF sa nevzťahuje povinnosť v zmysle nariadenia o ESF týkajúca sa z</w:t>
      </w:r>
      <w:r>
        <w:t>beru údajov o jednotlivých účas</w:t>
      </w:r>
      <w:r w:rsidRPr="002F37A5">
        <w:t>t</w:t>
      </w:r>
      <w:r>
        <w:t>n</w:t>
      </w:r>
      <w:r w:rsidRPr="002F37A5">
        <w:t>íkoch projektov.</w:t>
      </w:r>
    </w:p>
  </w:footnote>
  <w:footnote w:id="12">
    <w:p w14:paraId="1D90EB67" w14:textId="77777777"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3">
    <w:p w14:paraId="5BA38D48" w14:textId="77777777" w:rsidR="00FC57C8" w:rsidRDefault="00FC57C8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4">
    <w:p w14:paraId="2C6FEC35" w14:textId="77777777"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5">
    <w:p w14:paraId="5CC57A0E" w14:textId="77777777"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trailu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="0063652C">
        <w:t>,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14:paraId="1EE84BE5" w14:textId="18A8A287"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</w:t>
      </w:r>
      <w:r w:rsidR="0063652C">
        <w:t>,</w:t>
      </w:r>
      <w:r>
        <w:t xml:space="preserve">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6">
    <w:p w14:paraId="50B45DBE" w14:textId="7DAAD739"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</w:t>
      </w:r>
      <w:r w:rsidR="0063652C">
        <w:t>l</w:t>
      </w:r>
      <w:r w:rsidR="003B3F93">
        <w:t xml:space="preserve"> v zmysle § 4 zákona o výkone prác vo verejnom záujme.</w:t>
      </w:r>
    </w:p>
  </w:footnote>
  <w:footnote w:id="17">
    <w:p w14:paraId="4017C76B" w14:textId="5F5C4276" w:rsidR="00B07858" w:rsidRPr="007F3CE6" w:rsidDel="00EA3D36" w:rsidRDefault="00B07858" w:rsidP="007F3CE6">
      <w:pPr>
        <w:pStyle w:val="SRKNorm"/>
        <w:numPr>
          <w:ilvl w:val="0"/>
          <w:numId w:val="0"/>
        </w:numPr>
        <w:spacing w:before="120" w:after="120"/>
        <w:contextualSpacing w:val="0"/>
        <w:rPr>
          <w:del w:id="68" w:author="Autor"/>
          <w:sz w:val="20"/>
          <w:szCs w:val="20"/>
        </w:rPr>
      </w:pPr>
      <w:del w:id="69" w:author="Autor">
        <w:r w:rsidRPr="007F3CE6" w:rsidDel="00EA3D36">
          <w:rPr>
            <w:rStyle w:val="Odkaznapoznmkupodiarou"/>
            <w:sz w:val="20"/>
            <w:szCs w:val="20"/>
          </w:rPr>
          <w:footnoteRef/>
        </w:r>
        <w:r w:rsidDel="00EA3D36">
          <w:rPr>
            <w:sz w:val="20"/>
            <w:szCs w:val="20"/>
          </w:rPr>
          <w:delText xml:space="preserve">V uvedenom prípade použije RO na </w:delText>
        </w:r>
        <w:r w:rsidRPr="007F3CE6" w:rsidDel="00EA3D36">
          <w:rPr>
            <w:sz w:val="20"/>
            <w:szCs w:val="20"/>
          </w:rPr>
          <w:delText>výpočet nasledujúce sumy:</w:delText>
        </w:r>
      </w:del>
    </w:p>
    <w:p w14:paraId="6B4A18BA" w14:textId="77777777" w:rsidR="00B07858" w:rsidRPr="007F3CE6" w:rsidDel="00EA3D3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del w:id="70" w:author="Autor"/>
          <w:sz w:val="20"/>
          <w:szCs w:val="20"/>
        </w:rPr>
      </w:pPr>
      <w:del w:id="71" w:author="Autor">
        <w:r w:rsidRPr="007F3CE6" w:rsidDel="00EA3D36">
          <w:rPr>
            <w:sz w:val="20"/>
            <w:szCs w:val="20"/>
          </w:rPr>
          <w:delText xml:space="preserve">štrukturálne fondy, pridelené v rámci cieľa Investovanie do rastu a zamestnanosti: 9 527 890 462,- € </w:delText>
        </w:r>
      </w:del>
    </w:p>
    <w:p w14:paraId="14A39501" w14:textId="77777777" w:rsidR="00B07858" w:rsidRPr="007F3CE6" w:rsidDel="00EA3D3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del w:id="72" w:author="Autor"/>
          <w:sz w:val="20"/>
          <w:szCs w:val="20"/>
        </w:rPr>
      </w:pPr>
      <w:del w:id="73" w:author="Autor">
        <w:r w:rsidRPr="007F3CE6" w:rsidDel="00EA3D36">
          <w:rPr>
            <w:sz w:val="20"/>
            <w:szCs w:val="20"/>
          </w:rPr>
          <w:delText>prostriedky, pridelené v rámci cieľa Investovanie do rastu a zamestnanosti pre menej rozvinuté regióny: 9 199 151 642,- €</w:delText>
        </w:r>
      </w:del>
    </w:p>
    <w:p w14:paraId="6297FD89" w14:textId="77777777" w:rsidR="00B07858" w:rsidRPr="007F3CE6" w:rsidDel="00EA3D3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del w:id="74" w:author="Autor"/>
          <w:sz w:val="20"/>
          <w:szCs w:val="20"/>
        </w:rPr>
      </w:pPr>
      <w:del w:id="75" w:author="Autor">
        <w:r w:rsidRPr="007F3CE6" w:rsidDel="00EA3D36">
          <w:rPr>
            <w:sz w:val="20"/>
            <w:szCs w:val="20"/>
          </w:rPr>
          <w:delText>prostriedky, pridelené v rámci cieľa Investovanie do rastu a zamestnanosti pre rozvinutejší región: 328 738 820,- €.</w:delText>
        </w:r>
      </w:del>
    </w:p>
    <w:p w14:paraId="70A7FC37" w14:textId="143B527B" w:rsidR="00B07858" w:rsidDel="00EA3D36" w:rsidRDefault="00B07858">
      <w:pPr>
        <w:pStyle w:val="Textpoznmkypodiarou"/>
        <w:rPr>
          <w:del w:id="76" w:author="Autor"/>
        </w:rPr>
      </w:pPr>
    </w:p>
  </w:footnote>
  <w:footnote w:id="18">
    <w:p w14:paraId="327D1BCA" w14:textId="77777777"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DF17" w14:textId="7A3AD6A9"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77DC89" wp14:editId="535448A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4EB5388" id="Rovná spojnica 3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043E2C82" w14:textId="16E1A1EE" w:rsidR="00DC5D44" w:rsidRPr="00347FAD" w:rsidRDefault="006A24E9" w:rsidP="004E16C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del w:id="77" w:author="Autor">
          <w:r w:rsidDel="005C580D">
            <w:rPr>
              <w:szCs w:val="20"/>
            </w:rPr>
            <w:delText>31.10.2018</w:delText>
          </w:r>
        </w:del>
        <w:ins w:id="78" w:author="Autor">
          <w:r w:rsidR="005C580D">
            <w:rPr>
              <w:szCs w:val="20"/>
            </w:rPr>
            <w:t>31.10.2020</w:t>
          </w:r>
        </w:ins>
      </w:p>
    </w:sdtContent>
  </w:sdt>
  <w:p w14:paraId="603E1EB6" w14:textId="77777777" w:rsidR="00082B48" w:rsidRDefault="00082B48" w:rsidP="00F20B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E93049"/>
    <w:multiLevelType w:val="hybridMultilevel"/>
    <w:tmpl w:val="95125C7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 w15:restartNumberingAfterBreak="0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1" w15:restartNumberingAfterBreak="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1"/>
  </w:num>
  <w:num w:numId="5">
    <w:abstractNumId w:val="4"/>
  </w:num>
  <w:num w:numId="6">
    <w:abstractNumId w:val="35"/>
  </w:num>
  <w:num w:numId="7">
    <w:abstractNumId w:val="26"/>
  </w:num>
  <w:num w:numId="8">
    <w:abstractNumId w:val="9"/>
  </w:num>
  <w:num w:numId="9">
    <w:abstractNumId w:val="37"/>
  </w:num>
  <w:num w:numId="10">
    <w:abstractNumId w:val="2"/>
  </w:num>
  <w:num w:numId="11">
    <w:abstractNumId w:val="36"/>
  </w:num>
  <w:num w:numId="12">
    <w:abstractNumId w:val="29"/>
  </w:num>
  <w:num w:numId="13">
    <w:abstractNumId w:val="25"/>
  </w:num>
  <w:num w:numId="14">
    <w:abstractNumId w:val="12"/>
  </w:num>
  <w:num w:numId="15">
    <w:abstractNumId w:val="23"/>
  </w:num>
  <w:num w:numId="16">
    <w:abstractNumId w:val="24"/>
  </w:num>
  <w:num w:numId="17">
    <w:abstractNumId w:val="17"/>
  </w:num>
  <w:num w:numId="18">
    <w:abstractNumId w:val="18"/>
  </w:num>
  <w:num w:numId="19">
    <w:abstractNumId w:val="21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8"/>
  </w:num>
  <w:num w:numId="25">
    <w:abstractNumId w:val="3"/>
  </w:num>
  <w:num w:numId="26">
    <w:abstractNumId w:val="22"/>
  </w:num>
  <w:num w:numId="27">
    <w:abstractNumId w:val="16"/>
  </w:num>
  <w:num w:numId="28">
    <w:abstractNumId w:val="27"/>
  </w:num>
  <w:num w:numId="29">
    <w:abstractNumId w:val="8"/>
  </w:num>
  <w:num w:numId="30">
    <w:abstractNumId w:val="41"/>
  </w:num>
  <w:num w:numId="31">
    <w:abstractNumId w:val="39"/>
  </w:num>
  <w:num w:numId="32">
    <w:abstractNumId w:val="4"/>
  </w:num>
  <w:num w:numId="33">
    <w:abstractNumId w:val="19"/>
  </w:num>
  <w:num w:numId="34">
    <w:abstractNumId w:val="31"/>
  </w:num>
  <w:num w:numId="35">
    <w:abstractNumId w:val="31"/>
  </w:num>
  <w:num w:numId="36">
    <w:abstractNumId w:val="31"/>
  </w:num>
  <w:num w:numId="37">
    <w:abstractNumId w:val="13"/>
  </w:num>
  <w:num w:numId="38">
    <w:abstractNumId w:val="31"/>
  </w:num>
  <w:num w:numId="39">
    <w:abstractNumId w:val="30"/>
  </w:num>
  <w:num w:numId="40">
    <w:abstractNumId w:val="28"/>
  </w:num>
  <w:num w:numId="41">
    <w:abstractNumId w:val="7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1"/>
  </w:num>
  <w:num w:numId="45">
    <w:abstractNumId w:val="31"/>
  </w:num>
  <w:num w:numId="46">
    <w:abstractNumId w:val="31"/>
  </w:num>
  <w:num w:numId="47">
    <w:abstractNumId w:val="40"/>
  </w:num>
  <w:num w:numId="48">
    <w:abstractNumId w:val="31"/>
  </w:num>
  <w:num w:numId="49">
    <w:abstractNumId w:val="31"/>
  </w:num>
  <w:num w:numId="50">
    <w:abstractNumId w:val="31"/>
  </w:num>
  <w:num w:numId="51">
    <w:abstractNumId w:val="11"/>
  </w:num>
  <w:num w:numId="52">
    <w:abstractNumId w:val="31"/>
  </w:num>
  <w:num w:numId="53">
    <w:abstractNumId w:val="31"/>
  </w:num>
  <w:num w:numId="54">
    <w:abstractNumId w:val="31"/>
  </w:num>
  <w:num w:numId="55">
    <w:abstractNumId w:val="15"/>
  </w:num>
  <w:num w:numId="56">
    <w:abstractNumId w:val="31"/>
  </w:num>
  <w:num w:numId="57">
    <w:abstractNumId w:val="31"/>
  </w:num>
  <w:num w:numId="58">
    <w:abstractNumId w:val="33"/>
  </w:num>
  <w:num w:numId="59">
    <w:abstractNumId w:val="31"/>
  </w:num>
  <w:num w:numId="60">
    <w:abstractNumId w:val="31"/>
  </w:num>
  <w:num w:numId="61">
    <w:abstractNumId w:val="31"/>
  </w:num>
  <w:num w:numId="62">
    <w:abstractNumId w:val="20"/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4A00"/>
    <w:rsid w:val="00006805"/>
    <w:rsid w:val="00013D3C"/>
    <w:rsid w:val="00014646"/>
    <w:rsid w:val="00016C16"/>
    <w:rsid w:val="000241CD"/>
    <w:rsid w:val="0002420F"/>
    <w:rsid w:val="0003129F"/>
    <w:rsid w:val="00037AB0"/>
    <w:rsid w:val="00050728"/>
    <w:rsid w:val="0006529D"/>
    <w:rsid w:val="00066955"/>
    <w:rsid w:val="00071088"/>
    <w:rsid w:val="000721D6"/>
    <w:rsid w:val="00073402"/>
    <w:rsid w:val="00077419"/>
    <w:rsid w:val="00082B48"/>
    <w:rsid w:val="000927BD"/>
    <w:rsid w:val="00092B11"/>
    <w:rsid w:val="0009469E"/>
    <w:rsid w:val="000B24D4"/>
    <w:rsid w:val="000B51E2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0F022D"/>
    <w:rsid w:val="0010760E"/>
    <w:rsid w:val="00112316"/>
    <w:rsid w:val="00116153"/>
    <w:rsid w:val="00116F61"/>
    <w:rsid w:val="00123024"/>
    <w:rsid w:val="00127AED"/>
    <w:rsid w:val="001312A6"/>
    <w:rsid w:val="00131C08"/>
    <w:rsid w:val="00133A39"/>
    <w:rsid w:val="00135ADD"/>
    <w:rsid w:val="0013675C"/>
    <w:rsid w:val="00142FD9"/>
    <w:rsid w:val="0014641E"/>
    <w:rsid w:val="0015071B"/>
    <w:rsid w:val="0015233E"/>
    <w:rsid w:val="0015405C"/>
    <w:rsid w:val="00167489"/>
    <w:rsid w:val="00170C77"/>
    <w:rsid w:val="00171AA8"/>
    <w:rsid w:val="00173917"/>
    <w:rsid w:val="001812B6"/>
    <w:rsid w:val="0018602B"/>
    <w:rsid w:val="001873B5"/>
    <w:rsid w:val="00192F6A"/>
    <w:rsid w:val="00196D52"/>
    <w:rsid w:val="001A2C3A"/>
    <w:rsid w:val="001A3A8B"/>
    <w:rsid w:val="001B0044"/>
    <w:rsid w:val="001B12DC"/>
    <w:rsid w:val="001B15E0"/>
    <w:rsid w:val="001B2171"/>
    <w:rsid w:val="001B27DA"/>
    <w:rsid w:val="001B5AA1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1F5498"/>
    <w:rsid w:val="001F5790"/>
    <w:rsid w:val="00200FE7"/>
    <w:rsid w:val="002033FB"/>
    <w:rsid w:val="00203E97"/>
    <w:rsid w:val="00207F0B"/>
    <w:rsid w:val="0021245F"/>
    <w:rsid w:val="002201AB"/>
    <w:rsid w:val="00220301"/>
    <w:rsid w:val="0022129B"/>
    <w:rsid w:val="00222A7E"/>
    <w:rsid w:val="00222EED"/>
    <w:rsid w:val="002259C4"/>
    <w:rsid w:val="00225A05"/>
    <w:rsid w:val="00225A24"/>
    <w:rsid w:val="002266A9"/>
    <w:rsid w:val="002272C8"/>
    <w:rsid w:val="00227BED"/>
    <w:rsid w:val="002333D2"/>
    <w:rsid w:val="00234151"/>
    <w:rsid w:val="00235A80"/>
    <w:rsid w:val="002420CF"/>
    <w:rsid w:val="00244BA9"/>
    <w:rsid w:val="00245A19"/>
    <w:rsid w:val="00246970"/>
    <w:rsid w:val="00250AA8"/>
    <w:rsid w:val="0025302A"/>
    <w:rsid w:val="00256687"/>
    <w:rsid w:val="00265918"/>
    <w:rsid w:val="002660E3"/>
    <w:rsid w:val="00274479"/>
    <w:rsid w:val="00274D40"/>
    <w:rsid w:val="00275504"/>
    <w:rsid w:val="002854F7"/>
    <w:rsid w:val="002867E8"/>
    <w:rsid w:val="00290045"/>
    <w:rsid w:val="00290B82"/>
    <w:rsid w:val="00293748"/>
    <w:rsid w:val="002A0D55"/>
    <w:rsid w:val="002A1E17"/>
    <w:rsid w:val="002A3941"/>
    <w:rsid w:val="002B330A"/>
    <w:rsid w:val="002B483C"/>
    <w:rsid w:val="002B6B5D"/>
    <w:rsid w:val="002B6D01"/>
    <w:rsid w:val="002C12A8"/>
    <w:rsid w:val="002C241B"/>
    <w:rsid w:val="002C73E0"/>
    <w:rsid w:val="002D65BD"/>
    <w:rsid w:val="002E25F9"/>
    <w:rsid w:val="002E2A5E"/>
    <w:rsid w:val="002E611C"/>
    <w:rsid w:val="002E7F32"/>
    <w:rsid w:val="002E7F66"/>
    <w:rsid w:val="002F37A5"/>
    <w:rsid w:val="002F5CF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47FAD"/>
    <w:rsid w:val="003515D0"/>
    <w:rsid w:val="0035246F"/>
    <w:rsid w:val="0035440E"/>
    <w:rsid w:val="003547A5"/>
    <w:rsid w:val="0035555C"/>
    <w:rsid w:val="003571C2"/>
    <w:rsid w:val="00361395"/>
    <w:rsid w:val="00363368"/>
    <w:rsid w:val="00364443"/>
    <w:rsid w:val="00365F8E"/>
    <w:rsid w:val="00366FA5"/>
    <w:rsid w:val="00377749"/>
    <w:rsid w:val="0038444D"/>
    <w:rsid w:val="00386CBA"/>
    <w:rsid w:val="00393784"/>
    <w:rsid w:val="003A16FA"/>
    <w:rsid w:val="003A1AE0"/>
    <w:rsid w:val="003A1EB0"/>
    <w:rsid w:val="003A2EC9"/>
    <w:rsid w:val="003A415E"/>
    <w:rsid w:val="003A67E1"/>
    <w:rsid w:val="003A6B9A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E4746"/>
    <w:rsid w:val="003E4942"/>
    <w:rsid w:val="003F397F"/>
    <w:rsid w:val="003F6285"/>
    <w:rsid w:val="00405CE8"/>
    <w:rsid w:val="0041406E"/>
    <w:rsid w:val="004146F5"/>
    <w:rsid w:val="0041684C"/>
    <w:rsid w:val="00416E2D"/>
    <w:rsid w:val="00426200"/>
    <w:rsid w:val="00426A11"/>
    <w:rsid w:val="00431A41"/>
    <w:rsid w:val="00432D4B"/>
    <w:rsid w:val="00432DF1"/>
    <w:rsid w:val="004445A9"/>
    <w:rsid w:val="00444608"/>
    <w:rsid w:val="0044665E"/>
    <w:rsid w:val="00451EFA"/>
    <w:rsid w:val="004571D9"/>
    <w:rsid w:val="00460F75"/>
    <w:rsid w:val="004679EB"/>
    <w:rsid w:val="00472E7A"/>
    <w:rsid w:val="00475F6C"/>
    <w:rsid w:val="00477B8E"/>
    <w:rsid w:val="00481B7B"/>
    <w:rsid w:val="0048391E"/>
    <w:rsid w:val="00486A17"/>
    <w:rsid w:val="00486A45"/>
    <w:rsid w:val="00490AF9"/>
    <w:rsid w:val="0049137F"/>
    <w:rsid w:val="00493F0A"/>
    <w:rsid w:val="004A0829"/>
    <w:rsid w:val="004A3EF8"/>
    <w:rsid w:val="004B12BA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3E6A"/>
    <w:rsid w:val="00504474"/>
    <w:rsid w:val="005068D7"/>
    <w:rsid w:val="005122F6"/>
    <w:rsid w:val="0051259E"/>
    <w:rsid w:val="005134CF"/>
    <w:rsid w:val="00515E63"/>
    <w:rsid w:val="005202DA"/>
    <w:rsid w:val="00533C9E"/>
    <w:rsid w:val="005365E0"/>
    <w:rsid w:val="00536BD4"/>
    <w:rsid w:val="00541FF5"/>
    <w:rsid w:val="00542F73"/>
    <w:rsid w:val="005446CC"/>
    <w:rsid w:val="00545C41"/>
    <w:rsid w:val="00546987"/>
    <w:rsid w:val="00552D2B"/>
    <w:rsid w:val="00554385"/>
    <w:rsid w:val="005605E3"/>
    <w:rsid w:val="00561668"/>
    <w:rsid w:val="00564298"/>
    <w:rsid w:val="00567484"/>
    <w:rsid w:val="00573FB8"/>
    <w:rsid w:val="00575D99"/>
    <w:rsid w:val="00576F1E"/>
    <w:rsid w:val="005800C7"/>
    <w:rsid w:val="00580A58"/>
    <w:rsid w:val="00586FDB"/>
    <w:rsid w:val="00590F9E"/>
    <w:rsid w:val="0059124B"/>
    <w:rsid w:val="005932E8"/>
    <w:rsid w:val="00593D38"/>
    <w:rsid w:val="0059540C"/>
    <w:rsid w:val="005A7241"/>
    <w:rsid w:val="005A746A"/>
    <w:rsid w:val="005B1425"/>
    <w:rsid w:val="005B463D"/>
    <w:rsid w:val="005B49EF"/>
    <w:rsid w:val="005B4A5E"/>
    <w:rsid w:val="005C0184"/>
    <w:rsid w:val="005C2A33"/>
    <w:rsid w:val="005C580D"/>
    <w:rsid w:val="005C6A44"/>
    <w:rsid w:val="005C7E0C"/>
    <w:rsid w:val="005D24F2"/>
    <w:rsid w:val="005D4345"/>
    <w:rsid w:val="005F5B71"/>
    <w:rsid w:val="005F6418"/>
    <w:rsid w:val="005F6E4F"/>
    <w:rsid w:val="005F732A"/>
    <w:rsid w:val="00605014"/>
    <w:rsid w:val="0060576D"/>
    <w:rsid w:val="00605956"/>
    <w:rsid w:val="00606BDB"/>
    <w:rsid w:val="00614FD8"/>
    <w:rsid w:val="0061595C"/>
    <w:rsid w:val="00615E2F"/>
    <w:rsid w:val="00622D7A"/>
    <w:rsid w:val="00623659"/>
    <w:rsid w:val="00624678"/>
    <w:rsid w:val="00631294"/>
    <w:rsid w:val="00632F36"/>
    <w:rsid w:val="00634302"/>
    <w:rsid w:val="00636101"/>
    <w:rsid w:val="0063652C"/>
    <w:rsid w:val="00642B75"/>
    <w:rsid w:val="00645379"/>
    <w:rsid w:val="006479DF"/>
    <w:rsid w:val="006516B8"/>
    <w:rsid w:val="00651D2D"/>
    <w:rsid w:val="00660DCB"/>
    <w:rsid w:val="00662197"/>
    <w:rsid w:val="006719A0"/>
    <w:rsid w:val="00672030"/>
    <w:rsid w:val="00675273"/>
    <w:rsid w:val="0068219C"/>
    <w:rsid w:val="00682A24"/>
    <w:rsid w:val="00687102"/>
    <w:rsid w:val="0069077F"/>
    <w:rsid w:val="00691955"/>
    <w:rsid w:val="00693B26"/>
    <w:rsid w:val="006A24E9"/>
    <w:rsid w:val="006A3B19"/>
    <w:rsid w:val="006A421A"/>
    <w:rsid w:val="006A5157"/>
    <w:rsid w:val="006A7DF2"/>
    <w:rsid w:val="006A7FF0"/>
    <w:rsid w:val="006B02BD"/>
    <w:rsid w:val="006B6398"/>
    <w:rsid w:val="006B76F7"/>
    <w:rsid w:val="006C6A25"/>
    <w:rsid w:val="006D082A"/>
    <w:rsid w:val="006D26B5"/>
    <w:rsid w:val="006D3B82"/>
    <w:rsid w:val="006E3AE2"/>
    <w:rsid w:val="006E598A"/>
    <w:rsid w:val="006F15B4"/>
    <w:rsid w:val="006F60A5"/>
    <w:rsid w:val="00702172"/>
    <w:rsid w:val="00707771"/>
    <w:rsid w:val="00716396"/>
    <w:rsid w:val="007203AE"/>
    <w:rsid w:val="0073520B"/>
    <w:rsid w:val="007364DD"/>
    <w:rsid w:val="007410F9"/>
    <w:rsid w:val="00746718"/>
    <w:rsid w:val="007638F0"/>
    <w:rsid w:val="0076414C"/>
    <w:rsid w:val="00765555"/>
    <w:rsid w:val="00771CC6"/>
    <w:rsid w:val="00774AF5"/>
    <w:rsid w:val="00777272"/>
    <w:rsid w:val="00782970"/>
    <w:rsid w:val="0078357F"/>
    <w:rsid w:val="0079093B"/>
    <w:rsid w:val="00792C30"/>
    <w:rsid w:val="007A0A10"/>
    <w:rsid w:val="007A128F"/>
    <w:rsid w:val="007A60EF"/>
    <w:rsid w:val="007A7E99"/>
    <w:rsid w:val="007B08AF"/>
    <w:rsid w:val="007B2BDA"/>
    <w:rsid w:val="007B38E7"/>
    <w:rsid w:val="007B43F7"/>
    <w:rsid w:val="007B612A"/>
    <w:rsid w:val="007C120A"/>
    <w:rsid w:val="007C268F"/>
    <w:rsid w:val="007C2FC3"/>
    <w:rsid w:val="007C5BEA"/>
    <w:rsid w:val="007D15BD"/>
    <w:rsid w:val="007D4AE2"/>
    <w:rsid w:val="007D4D87"/>
    <w:rsid w:val="007D57C7"/>
    <w:rsid w:val="007E00F5"/>
    <w:rsid w:val="007E2F0C"/>
    <w:rsid w:val="007E2F73"/>
    <w:rsid w:val="007E35CC"/>
    <w:rsid w:val="007E411F"/>
    <w:rsid w:val="007F02F4"/>
    <w:rsid w:val="007F0D9A"/>
    <w:rsid w:val="007F18D5"/>
    <w:rsid w:val="007F1EAE"/>
    <w:rsid w:val="007F3693"/>
    <w:rsid w:val="007F3CE6"/>
    <w:rsid w:val="007F7EBD"/>
    <w:rsid w:val="00801225"/>
    <w:rsid w:val="00803F77"/>
    <w:rsid w:val="00806A50"/>
    <w:rsid w:val="0081092F"/>
    <w:rsid w:val="00810E40"/>
    <w:rsid w:val="00811A30"/>
    <w:rsid w:val="00814E7E"/>
    <w:rsid w:val="00815561"/>
    <w:rsid w:val="008254AB"/>
    <w:rsid w:val="008467DE"/>
    <w:rsid w:val="0084743A"/>
    <w:rsid w:val="00850467"/>
    <w:rsid w:val="0085070C"/>
    <w:rsid w:val="00850715"/>
    <w:rsid w:val="00853577"/>
    <w:rsid w:val="00856B9C"/>
    <w:rsid w:val="0087246E"/>
    <w:rsid w:val="008743E6"/>
    <w:rsid w:val="00874F4D"/>
    <w:rsid w:val="008806AC"/>
    <w:rsid w:val="00880E30"/>
    <w:rsid w:val="00897C77"/>
    <w:rsid w:val="008A437E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390"/>
    <w:rsid w:val="008D5531"/>
    <w:rsid w:val="008D5913"/>
    <w:rsid w:val="008D5C69"/>
    <w:rsid w:val="008E03D9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5EF3"/>
    <w:rsid w:val="00926284"/>
    <w:rsid w:val="00931762"/>
    <w:rsid w:val="00931A59"/>
    <w:rsid w:val="00932A84"/>
    <w:rsid w:val="00940748"/>
    <w:rsid w:val="00943963"/>
    <w:rsid w:val="009452ED"/>
    <w:rsid w:val="009455E7"/>
    <w:rsid w:val="00950CB3"/>
    <w:rsid w:val="009543C7"/>
    <w:rsid w:val="00957475"/>
    <w:rsid w:val="009601F9"/>
    <w:rsid w:val="009757A3"/>
    <w:rsid w:val="0097667A"/>
    <w:rsid w:val="00977743"/>
    <w:rsid w:val="00977CF6"/>
    <w:rsid w:val="0098135A"/>
    <w:rsid w:val="0098159E"/>
    <w:rsid w:val="009836CF"/>
    <w:rsid w:val="009852DE"/>
    <w:rsid w:val="00994501"/>
    <w:rsid w:val="0099578C"/>
    <w:rsid w:val="009A2B18"/>
    <w:rsid w:val="009A6DB0"/>
    <w:rsid w:val="009B2559"/>
    <w:rsid w:val="009B421D"/>
    <w:rsid w:val="009B58D3"/>
    <w:rsid w:val="009B70DE"/>
    <w:rsid w:val="009C32A6"/>
    <w:rsid w:val="009D0F47"/>
    <w:rsid w:val="009D1B1E"/>
    <w:rsid w:val="009E6279"/>
    <w:rsid w:val="009F01E2"/>
    <w:rsid w:val="009F5892"/>
    <w:rsid w:val="00A02409"/>
    <w:rsid w:val="00A07FE9"/>
    <w:rsid w:val="00A12EC6"/>
    <w:rsid w:val="00A1355D"/>
    <w:rsid w:val="00A144AE"/>
    <w:rsid w:val="00A2421C"/>
    <w:rsid w:val="00A24E09"/>
    <w:rsid w:val="00A27E9D"/>
    <w:rsid w:val="00A359FC"/>
    <w:rsid w:val="00A36C2A"/>
    <w:rsid w:val="00A370A4"/>
    <w:rsid w:val="00A42799"/>
    <w:rsid w:val="00A45030"/>
    <w:rsid w:val="00A51174"/>
    <w:rsid w:val="00A61637"/>
    <w:rsid w:val="00A70690"/>
    <w:rsid w:val="00A723D4"/>
    <w:rsid w:val="00A733BE"/>
    <w:rsid w:val="00A75184"/>
    <w:rsid w:val="00A8059A"/>
    <w:rsid w:val="00A809D1"/>
    <w:rsid w:val="00A82655"/>
    <w:rsid w:val="00A91B39"/>
    <w:rsid w:val="00A9254C"/>
    <w:rsid w:val="00A93FA8"/>
    <w:rsid w:val="00A94447"/>
    <w:rsid w:val="00A9574F"/>
    <w:rsid w:val="00A95B65"/>
    <w:rsid w:val="00AA2BAA"/>
    <w:rsid w:val="00AB020E"/>
    <w:rsid w:val="00AB0368"/>
    <w:rsid w:val="00AB29E7"/>
    <w:rsid w:val="00AB668D"/>
    <w:rsid w:val="00AB755C"/>
    <w:rsid w:val="00AC027C"/>
    <w:rsid w:val="00AC0B82"/>
    <w:rsid w:val="00AC2C9F"/>
    <w:rsid w:val="00AD42CC"/>
    <w:rsid w:val="00AE3320"/>
    <w:rsid w:val="00AE3E8C"/>
    <w:rsid w:val="00AE502F"/>
    <w:rsid w:val="00AE5F28"/>
    <w:rsid w:val="00AF5373"/>
    <w:rsid w:val="00B006E8"/>
    <w:rsid w:val="00B00EB1"/>
    <w:rsid w:val="00B0726E"/>
    <w:rsid w:val="00B07858"/>
    <w:rsid w:val="00B112D3"/>
    <w:rsid w:val="00B12061"/>
    <w:rsid w:val="00B13442"/>
    <w:rsid w:val="00B16613"/>
    <w:rsid w:val="00B17DD2"/>
    <w:rsid w:val="00B20D5C"/>
    <w:rsid w:val="00B24567"/>
    <w:rsid w:val="00B257C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5FA2"/>
    <w:rsid w:val="00B46126"/>
    <w:rsid w:val="00B50680"/>
    <w:rsid w:val="00B506B9"/>
    <w:rsid w:val="00B53B4A"/>
    <w:rsid w:val="00B60474"/>
    <w:rsid w:val="00B60CF4"/>
    <w:rsid w:val="00B60FBD"/>
    <w:rsid w:val="00B61F6D"/>
    <w:rsid w:val="00B633D0"/>
    <w:rsid w:val="00B64975"/>
    <w:rsid w:val="00B65D6F"/>
    <w:rsid w:val="00B66553"/>
    <w:rsid w:val="00B706DD"/>
    <w:rsid w:val="00B72424"/>
    <w:rsid w:val="00B8446F"/>
    <w:rsid w:val="00B863AF"/>
    <w:rsid w:val="00B866D3"/>
    <w:rsid w:val="00B866FF"/>
    <w:rsid w:val="00B87C23"/>
    <w:rsid w:val="00B91F3C"/>
    <w:rsid w:val="00B948E0"/>
    <w:rsid w:val="00B95245"/>
    <w:rsid w:val="00B9698B"/>
    <w:rsid w:val="00BA089F"/>
    <w:rsid w:val="00BA0E85"/>
    <w:rsid w:val="00BA12C5"/>
    <w:rsid w:val="00BA13ED"/>
    <w:rsid w:val="00BA4376"/>
    <w:rsid w:val="00BA6A98"/>
    <w:rsid w:val="00BB0887"/>
    <w:rsid w:val="00BB1A77"/>
    <w:rsid w:val="00BB36E4"/>
    <w:rsid w:val="00BC0966"/>
    <w:rsid w:val="00BC19F8"/>
    <w:rsid w:val="00BC4BAC"/>
    <w:rsid w:val="00BC55DD"/>
    <w:rsid w:val="00BD0B68"/>
    <w:rsid w:val="00BE522C"/>
    <w:rsid w:val="00BE636E"/>
    <w:rsid w:val="00BF6E56"/>
    <w:rsid w:val="00C02A6F"/>
    <w:rsid w:val="00C1404E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19F8"/>
    <w:rsid w:val="00C46089"/>
    <w:rsid w:val="00C46C7D"/>
    <w:rsid w:val="00C474B6"/>
    <w:rsid w:val="00C504EC"/>
    <w:rsid w:val="00C53976"/>
    <w:rsid w:val="00C60A4A"/>
    <w:rsid w:val="00C62026"/>
    <w:rsid w:val="00C6312C"/>
    <w:rsid w:val="00C6439D"/>
    <w:rsid w:val="00C70E2E"/>
    <w:rsid w:val="00C721A8"/>
    <w:rsid w:val="00C82F83"/>
    <w:rsid w:val="00C84A96"/>
    <w:rsid w:val="00C92BF0"/>
    <w:rsid w:val="00C93397"/>
    <w:rsid w:val="00C958C8"/>
    <w:rsid w:val="00CA0FB2"/>
    <w:rsid w:val="00CA208E"/>
    <w:rsid w:val="00CA69E8"/>
    <w:rsid w:val="00CA706D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2190"/>
    <w:rsid w:val="00D05350"/>
    <w:rsid w:val="00D13A4A"/>
    <w:rsid w:val="00D14794"/>
    <w:rsid w:val="00D177BD"/>
    <w:rsid w:val="00D212AB"/>
    <w:rsid w:val="00D239D4"/>
    <w:rsid w:val="00D42129"/>
    <w:rsid w:val="00D46626"/>
    <w:rsid w:val="00D52EB4"/>
    <w:rsid w:val="00D57F2C"/>
    <w:rsid w:val="00D57F52"/>
    <w:rsid w:val="00D61BB6"/>
    <w:rsid w:val="00D70841"/>
    <w:rsid w:val="00D723EF"/>
    <w:rsid w:val="00D7507D"/>
    <w:rsid w:val="00D75277"/>
    <w:rsid w:val="00D76A77"/>
    <w:rsid w:val="00D77E89"/>
    <w:rsid w:val="00D80295"/>
    <w:rsid w:val="00D86963"/>
    <w:rsid w:val="00D86DA2"/>
    <w:rsid w:val="00D87850"/>
    <w:rsid w:val="00D90552"/>
    <w:rsid w:val="00DA539B"/>
    <w:rsid w:val="00DA64A9"/>
    <w:rsid w:val="00DB257F"/>
    <w:rsid w:val="00DB798B"/>
    <w:rsid w:val="00DB7FC9"/>
    <w:rsid w:val="00DC3D30"/>
    <w:rsid w:val="00DC5052"/>
    <w:rsid w:val="00DC5D44"/>
    <w:rsid w:val="00DC727F"/>
    <w:rsid w:val="00DC74BE"/>
    <w:rsid w:val="00DD0E6D"/>
    <w:rsid w:val="00DD1A7A"/>
    <w:rsid w:val="00DD65A6"/>
    <w:rsid w:val="00DE0B9E"/>
    <w:rsid w:val="00DF6009"/>
    <w:rsid w:val="00E02906"/>
    <w:rsid w:val="00E061F9"/>
    <w:rsid w:val="00E107AD"/>
    <w:rsid w:val="00E15270"/>
    <w:rsid w:val="00E20BD3"/>
    <w:rsid w:val="00E24D44"/>
    <w:rsid w:val="00E26BC5"/>
    <w:rsid w:val="00E35139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86FA3"/>
    <w:rsid w:val="00E91525"/>
    <w:rsid w:val="00EA3D36"/>
    <w:rsid w:val="00EA6311"/>
    <w:rsid w:val="00EB13BA"/>
    <w:rsid w:val="00EB4183"/>
    <w:rsid w:val="00EB47A6"/>
    <w:rsid w:val="00EB521F"/>
    <w:rsid w:val="00EC0C5D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5714"/>
    <w:rsid w:val="00F17E87"/>
    <w:rsid w:val="00F20B43"/>
    <w:rsid w:val="00F217CB"/>
    <w:rsid w:val="00F21D13"/>
    <w:rsid w:val="00F2666A"/>
    <w:rsid w:val="00F268CB"/>
    <w:rsid w:val="00F27075"/>
    <w:rsid w:val="00F37DC6"/>
    <w:rsid w:val="00F44C29"/>
    <w:rsid w:val="00F60773"/>
    <w:rsid w:val="00F65EC3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A7364"/>
    <w:rsid w:val="00FB1A7A"/>
    <w:rsid w:val="00FB2D02"/>
    <w:rsid w:val="00FB497F"/>
    <w:rsid w:val="00FB6D93"/>
    <w:rsid w:val="00FC04A6"/>
    <w:rsid w:val="00FC0F30"/>
    <w:rsid w:val="00FC1446"/>
    <w:rsid w:val="00FC1E51"/>
    <w:rsid w:val="00FC57C8"/>
    <w:rsid w:val="00FD211D"/>
    <w:rsid w:val="00FD6CE5"/>
    <w:rsid w:val="00FE0BD4"/>
    <w:rsid w:val="00FE5E08"/>
    <w:rsid w:val="00FF0BD0"/>
    <w:rsid w:val="00FF3A8E"/>
    <w:rsid w:val="00FF4D2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6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  <w:style w:type="character" w:styleId="Siln">
    <w:name w:val="Strong"/>
    <w:basedOn w:val="Predvolenpsmoodseku"/>
    <w:uiPriority w:val="22"/>
    <w:qFormat/>
    <w:locked/>
    <w:rsid w:val="00D7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header" Target="header1.xml"/><Relationship Id="rId8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F50106F9-C36F-4C26-9947-DC9CBC873E17}" type="presOf" srcId="{514896FB-8E0C-4A0C-BEB0-99FAF1D3C7D7}" destId="{F3037E89-45BB-4B2D-A15C-2A7ED426B47C}" srcOrd="0" destOrd="0" presId="urn:microsoft.com/office/officeart/2005/8/layout/hierarchy2"/>
    <dgm:cxn modelId="{6E779A73-236D-40AE-8CB0-5AEBC6B8D1B6}" type="presOf" srcId="{19D2C260-F6E9-4240-B38E-695167A6B99C}" destId="{4733A6F6-0B8A-4E31-BFF2-CB8B04AF78B6}" srcOrd="1" destOrd="0" presId="urn:microsoft.com/office/officeart/2005/8/layout/hierarchy2"/>
    <dgm:cxn modelId="{A2C9EBC6-97FE-42F0-A92A-A02510AB731A}" type="presOf" srcId="{19D2C260-F6E9-4240-B38E-695167A6B99C}" destId="{E7FD0570-DC7E-44C7-8DAC-4A8B438E58B5}" srcOrd="0" destOrd="0" presId="urn:microsoft.com/office/officeart/2005/8/layout/hierarchy2"/>
    <dgm:cxn modelId="{F414D1F0-A9F5-47BC-9DFF-ED282539ECC5}" type="presOf" srcId="{CA558C73-FC63-4106-8E57-D3AE4991C9EE}" destId="{35EFD7C4-F3FD-434E-9C2D-202A9A141CF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E32CD540-6C19-4FE8-89B9-801530BE4706}" type="presOf" srcId="{4272607C-2EFF-438D-95CE-8B4156A635A9}" destId="{ED493A2D-26AF-47B5-8BBF-5B9827F6103A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D875E415-8109-4156-8460-6E8B30351086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14F53EF6-360D-42C2-8A75-867A643443C2}" type="presOf" srcId="{B3BCC2D8-9F67-4CC2-AACA-8E2B09C90CE8}" destId="{6E6321DD-56B1-434F-8CE8-B89A0B2D92E1}" srcOrd="0" destOrd="0" presId="urn:microsoft.com/office/officeart/2005/8/layout/hierarchy2"/>
    <dgm:cxn modelId="{6282F290-FD3B-41CC-B306-6BABC95D7C2A}" type="presOf" srcId="{514896FB-8E0C-4A0C-BEB0-99FAF1D3C7D7}" destId="{466C202C-2894-4A12-BEB0-9C1B425095FA}" srcOrd="1" destOrd="0" presId="urn:microsoft.com/office/officeart/2005/8/layout/hierarchy2"/>
    <dgm:cxn modelId="{DF680E72-A1F4-4838-B0D8-AE0744FE581D}" type="presParOf" srcId="{A91DD16F-9E6A-48E9-BBC0-E5672ACCC2A4}" destId="{3BDBCE9B-EBDB-41D6-A04D-0B51DB4D4174}" srcOrd="0" destOrd="0" presId="urn:microsoft.com/office/officeart/2005/8/layout/hierarchy2"/>
    <dgm:cxn modelId="{1DC4456D-F246-40D6-AED4-88891D2B6CD1}" type="presParOf" srcId="{3BDBCE9B-EBDB-41D6-A04D-0B51DB4D4174}" destId="{ED493A2D-26AF-47B5-8BBF-5B9827F6103A}" srcOrd="0" destOrd="0" presId="urn:microsoft.com/office/officeart/2005/8/layout/hierarchy2"/>
    <dgm:cxn modelId="{96E38EF3-1A95-4966-BC9D-F79331FCC50A}" type="presParOf" srcId="{3BDBCE9B-EBDB-41D6-A04D-0B51DB4D4174}" destId="{5937BEAD-1B6C-43FC-8E52-82ED92598AC4}" srcOrd="1" destOrd="0" presId="urn:microsoft.com/office/officeart/2005/8/layout/hierarchy2"/>
    <dgm:cxn modelId="{36DE1C54-28A9-49C5-B578-2291A9C64B12}" type="presParOf" srcId="{5937BEAD-1B6C-43FC-8E52-82ED92598AC4}" destId="{F3037E89-45BB-4B2D-A15C-2A7ED426B47C}" srcOrd="0" destOrd="0" presId="urn:microsoft.com/office/officeart/2005/8/layout/hierarchy2"/>
    <dgm:cxn modelId="{5F6D9F14-CA74-4E4C-9082-E37B1CED841D}" type="presParOf" srcId="{F3037E89-45BB-4B2D-A15C-2A7ED426B47C}" destId="{466C202C-2894-4A12-BEB0-9C1B425095FA}" srcOrd="0" destOrd="0" presId="urn:microsoft.com/office/officeart/2005/8/layout/hierarchy2"/>
    <dgm:cxn modelId="{3642645E-75B9-4804-87FC-F42E036408FA}" type="presParOf" srcId="{5937BEAD-1B6C-43FC-8E52-82ED92598AC4}" destId="{550D60D0-35C1-4DA2-B113-110F961FB9E7}" srcOrd="1" destOrd="0" presId="urn:microsoft.com/office/officeart/2005/8/layout/hierarchy2"/>
    <dgm:cxn modelId="{CCD5483C-7024-4479-81F2-C4DCB87B12C0}" type="presParOf" srcId="{550D60D0-35C1-4DA2-B113-110F961FB9E7}" destId="{35EFD7C4-F3FD-434E-9C2D-202A9A141CFC}" srcOrd="0" destOrd="0" presId="urn:microsoft.com/office/officeart/2005/8/layout/hierarchy2"/>
    <dgm:cxn modelId="{2F8995A6-702A-42CA-A7D7-29DBCDC86C98}" type="presParOf" srcId="{550D60D0-35C1-4DA2-B113-110F961FB9E7}" destId="{4CB8A1F3-A3A3-4B23-9B74-FFA729E96662}" srcOrd="1" destOrd="0" presId="urn:microsoft.com/office/officeart/2005/8/layout/hierarchy2"/>
    <dgm:cxn modelId="{609C3CD1-641B-4CE1-A436-8665C00529FE}" type="presParOf" srcId="{5937BEAD-1B6C-43FC-8E52-82ED92598AC4}" destId="{E7FD0570-DC7E-44C7-8DAC-4A8B438E58B5}" srcOrd="2" destOrd="0" presId="urn:microsoft.com/office/officeart/2005/8/layout/hierarchy2"/>
    <dgm:cxn modelId="{2D436691-14F8-47EB-9740-A3836CDCFECA}" type="presParOf" srcId="{E7FD0570-DC7E-44C7-8DAC-4A8B438E58B5}" destId="{4733A6F6-0B8A-4E31-BFF2-CB8B04AF78B6}" srcOrd="0" destOrd="0" presId="urn:microsoft.com/office/officeart/2005/8/layout/hierarchy2"/>
    <dgm:cxn modelId="{C004B663-E636-405E-9ED6-1986E98DEB6A}" type="presParOf" srcId="{5937BEAD-1B6C-43FC-8E52-82ED92598AC4}" destId="{C585FF08-A623-4E14-A03A-0B9B95300463}" srcOrd="3" destOrd="0" presId="urn:microsoft.com/office/officeart/2005/8/layout/hierarchy2"/>
    <dgm:cxn modelId="{EB843E88-AC2A-47A9-A7E4-8E9E1CC6443B}" type="presParOf" srcId="{C585FF08-A623-4E14-A03A-0B9B95300463}" destId="{6E6321DD-56B1-434F-8CE8-B89A0B2D92E1}" srcOrd="0" destOrd="0" presId="urn:microsoft.com/office/officeart/2005/8/layout/hierarchy2"/>
    <dgm:cxn modelId="{8AAE0BA0-90CA-4D0A-A242-B00FAA080E7D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7378515B-95BD-48D2-88B8-AED0AFA6779B}" type="presOf" srcId="{514896FB-8E0C-4A0C-BEB0-99FAF1D3C7D7}" destId="{466C202C-2894-4A12-BEB0-9C1B425095FA}" srcOrd="1" destOrd="0" presId="urn:microsoft.com/office/officeart/2005/8/layout/hierarchy2"/>
    <dgm:cxn modelId="{00508E3E-ABF3-48DD-B1C7-B2F56B74B5D1}" type="presOf" srcId="{4272607C-2EFF-438D-95CE-8B4156A635A9}" destId="{ED493A2D-26AF-47B5-8BBF-5B9827F6103A}" srcOrd="0" destOrd="0" presId="urn:microsoft.com/office/officeart/2005/8/layout/hierarchy2"/>
    <dgm:cxn modelId="{CB936D95-59E7-4477-A3A1-DDC9860727D5}" type="presOf" srcId="{514896FB-8E0C-4A0C-BEB0-99FAF1D3C7D7}" destId="{F3037E89-45BB-4B2D-A15C-2A7ED426B47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B1ED5919-4B39-40DE-9E4F-A14A24AFA0B2}" type="presOf" srcId="{CA558C73-FC63-4106-8E57-D3AE4991C9EE}" destId="{35EFD7C4-F3FD-434E-9C2D-202A9A141CF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AC32185D-FF93-4D43-AD3D-0430EA389C29}" type="presOf" srcId="{EAEEBF37-E536-4EC6-A613-A125A7D93D0F}" destId="{A91DD16F-9E6A-48E9-BBC0-E5672ACCC2A4}" srcOrd="0" destOrd="0" presId="urn:microsoft.com/office/officeart/2005/8/layout/hierarchy2"/>
    <dgm:cxn modelId="{EC5CCBEE-8685-4C68-938A-7834CD5CF03F}" type="presOf" srcId="{19D2C260-F6E9-4240-B38E-695167A6B99C}" destId="{4733A6F6-0B8A-4E31-BFF2-CB8B04AF78B6}" srcOrd="1" destOrd="0" presId="urn:microsoft.com/office/officeart/2005/8/layout/hierarchy2"/>
    <dgm:cxn modelId="{963C3BFB-C8EA-436D-A33B-AB85265A4C6F}" type="presOf" srcId="{19D2C260-F6E9-4240-B38E-695167A6B99C}" destId="{E7FD0570-DC7E-44C7-8DAC-4A8B438E58B5}" srcOrd="0" destOrd="0" presId="urn:microsoft.com/office/officeart/2005/8/layout/hierarchy2"/>
    <dgm:cxn modelId="{0DAF3494-AE6B-413B-94BA-0A3A789DE74C}" type="presOf" srcId="{B3BCC2D8-9F67-4CC2-AACA-8E2B09C90CE8}" destId="{6E6321DD-56B1-434F-8CE8-B89A0B2D92E1}" srcOrd="0" destOrd="0" presId="urn:microsoft.com/office/officeart/2005/8/layout/hierarchy2"/>
    <dgm:cxn modelId="{AD88D0B3-4C96-4E3C-BF7B-289A94B9C25B}" type="presParOf" srcId="{A91DD16F-9E6A-48E9-BBC0-E5672ACCC2A4}" destId="{3BDBCE9B-EBDB-41D6-A04D-0B51DB4D4174}" srcOrd="0" destOrd="0" presId="urn:microsoft.com/office/officeart/2005/8/layout/hierarchy2"/>
    <dgm:cxn modelId="{E5D62BA6-49EC-4EB3-A84A-FC3972928B16}" type="presParOf" srcId="{3BDBCE9B-EBDB-41D6-A04D-0B51DB4D4174}" destId="{ED493A2D-26AF-47B5-8BBF-5B9827F6103A}" srcOrd="0" destOrd="0" presId="urn:microsoft.com/office/officeart/2005/8/layout/hierarchy2"/>
    <dgm:cxn modelId="{E53CA55A-20A3-4038-BF5A-83B782CDF953}" type="presParOf" srcId="{3BDBCE9B-EBDB-41D6-A04D-0B51DB4D4174}" destId="{5937BEAD-1B6C-43FC-8E52-82ED92598AC4}" srcOrd="1" destOrd="0" presId="urn:microsoft.com/office/officeart/2005/8/layout/hierarchy2"/>
    <dgm:cxn modelId="{CAF922F5-7843-45BF-9D9A-2ECF686539C4}" type="presParOf" srcId="{5937BEAD-1B6C-43FC-8E52-82ED92598AC4}" destId="{F3037E89-45BB-4B2D-A15C-2A7ED426B47C}" srcOrd="0" destOrd="0" presId="urn:microsoft.com/office/officeart/2005/8/layout/hierarchy2"/>
    <dgm:cxn modelId="{71FDDF68-6CAA-46AA-B0B5-6826E05D4E13}" type="presParOf" srcId="{F3037E89-45BB-4B2D-A15C-2A7ED426B47C}" destId="{466C202C-2894-4A12-BEB0-9C1B425095FA}" srcOrd="0" destOrd="0" presId="urn:microsoft.com/office/officeart/2005/8/layout/hierarchy2"/>
    <dgm:cxn modelId="{4266E2FF-84B7-4955-816E-C633B9DBF515}" type="presParOf" srcId="{5937BEAD-1B6C-43FC-8E52-82ED92598AC4}" destId="{550D60D0-35C1-4DA2-B113-110F961FB9E7}" srcOrd="1" destOrd="0" presId="urn:microsoft.com/office/officeart/2005/8/layout/hierarchy2"/>
    <dgm:cxn modelId="{7944B2BF-99A5-4F05-AB58-770E2C20A340}" type="presParOf" srcId="{550D60D0-35C1-4DA2-B113-110F961FB9E7}" destId="{35EFD7C4-F3FD-434E-9C2D-202A9A141CFC}" srcOrd="0" destOrd="0" presId="urn:microsoft.com/office/officeart/2005/8/layout/hierarchy2"/>
    <dgm:cxn modelId="{5E1EC023-8238-4EE2-A670-FDC1BA5FED93}" type="presParOf" srcId="{550D60D0-35C1-4DA2-B113-110F961FB9E7}" destId="{4CB8A1F3-A3A3-4B23-9B74-FFA729E96662}" srcOrd="1" destOrd="0" presId="urn:microsoft.com/office/officeart/2005/8/layout/hierarchy2"/>
    <dgm:cxn modelId="{7E75F1FB-377F-49F1-8845-43230C2DE086}" type="presParOf" srcId="{5937BEAD-1B6C-43FC-8E52-82ED92598AC4}" destId="{E7FD0570-DC7E-44C7-8DAC-4A8B438E58B5}" srcOrd="2" destOrd="0" presId="urn:microsoft.com/office/officeart/2005/8/layout/hierarchy2"/>
    <dgm:cxn modelId="{BC34D435-65D3-480C-9C91-5B61D0FF9BA2}" type="presParOf" srcId="{E7FD0570-DC7E-44C7-8DAC-4A8B438E58B5}" destId="{4733A6F6-0B8A-4E31-BFF2-CB8B04AF78B6}" srcOrd="0" destOrd="0" presId="urn:microsoft.com/office/officeart/2005/8/layout/hierarchy2"/>
    <dgm:cxn modelId="{5BAA413B-7C5F-4504-89F2-76FDBEBE6C70}" type="presParOf" srcId="{5937BEAD-1B6C-43FC-8E52-82ED92598AC4}" destId="{C585FF08-A623-4E14-A03A-0B9B95300463}" srcOrd="3" destOrd="0" presId="urn:microsoft.com/office/officeart/2005/8/layout/hierarchy2"/>
    <dgm:cxn modelId="{68EE66D6-E0AC-470A-A6A0-0B62D684C634}" type="presParOf" srcId="{C585FF08-A623-4E14-A03A-0B9B95300463}" destId="{6E6321DD-56B1-434F-8CE8-B89A0B2D92E1}" srcOrd="0" destOrd="0" presId="urn:microsoft.com/office/officeart/2005/8/layout/hierarchy2"/>
    <dgm:cxn modelId="{672B882F-3AEF-4617-820B-42605BB2F86D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B794D79A-F99F-429A-8279-C358695B5EC7}" type="presOf" srcId="{B3BCC2D8-9F67-4CC2-AACA-8E2B09C90CE8}" destId="{6E6321DD-56B1-434F-8CE8-B89A0B2D92E1}" srcOrd="0" destOrd="0" presId="urn:microsoft.com/office/officeart/2005/8/layout/hierarchy2"/>
    <dgm:cxn modelId="{B18F8A91-DD6C-4CA2-8542-BF62B8AB443F}" type="presOf" srcId="{514896FB-8E0C-4A0C-BEB0-99FAF1D3C7D7}" destId="{F3037E89-45BB-4B2D-A15C-2A7ED426B47C}" srcOrd="0" destOrd="0" presId="urn:microsoft.com/office/officeart/2005/8/layout/hierarchy2"/>
    <dgm:cxn modelId="{38A64AA2-4905-4235-865C-1945C1896D4D}" type="presOf" srcId="{4272607C-2EFF-438D-95CE-8B4156A635A9}" destId="{ED493A2D-26AF-47B5-8BBF-5B9827F6103A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EC5625B3-8CC9-4D3A-A27A-B4987A96C98F}" type="presOf" srcId="{CA558C73-FC63-4106-8E57-D3AE4991C9EE}" destId="{35EFD7C4-F3FD-434E-9C2D-202A9A141CFC}" srcOrd="0" destOrd="0" presId="urn:microsoft.com/office/officeart/2005/8/layout/hierarchy2"/>
    <dgm:cxn modelId="{81B3B187-0F2E-4868-A1C2-BE55C332E6A4}" type="presOf" srcId="{19D2C260-F6E9-4240-B38E-695167A6B99C}" destId="{E7FD0570-DC7E-44C7-8DAC-4A8B438E58B5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0244276E-7158-43D8-8FB7-34DD5087ED3C}" type="presOf" srcId="{19D2C260-F6E9-4240-B38E-695167A6B99C}" destId="{4733A6F6-0B8A-4E31-BFF2-CB8B04AF78B6}" srcOrd="1" destOrd="0" presId="urn:microsoft.com/office/officeart/2005/8/layout/hierarchy2"/>
    <dgm:cxn modelId="{08DFA32D-C0DB-40D9-AB9C-FA10F9F2B884}" type="presOf" srcId="{514896FB-8E0C-4A0C-BEB0-99FAF1D3C7D7}" destId="{466C202C-2894-4A12-BEB0-9C1B425095FA}" srcOrd="1" destOrd="0" presId="urn:microsoft.com/office/officeart/2005/8/layout/hierarchy2"/>
    <dgm:cxn modelId="{93ADEDB7-4163-43A2-8074-AB7CEEE173E9}" type="presOf" srcId="{EAEEBF37-E536-4EC6-A613-A125A7D93D0F}" destId="{A91DD16F-9E6A-48E9-BBC0-E5672ACCC2A4}" srcOrd="0" destOrd="0" presId="urn:microsoft.com/office/officeart/2005/8/layout/hierarchy2"/>
    <dgm:cxn modelId="{20E5D18F-12B9-4281-90B7-A9B60B7CC1AF}" type="presParOf" srcId="{A91DD16F-9E6A-48E9-BBC0-E5672ACCC2A4}" destId="{3BDBCE9B-EBDB-41D6-A04D-0B51DB4D4174}" srcOrd="0" destOrd="0" presId="urn:microsoft.com/office/officeart/2005/8/layout/hierarchy2"/>
    <dgm:cxn modelId="{3C637785-1544-4660-B058-A4544EC9D832}" type="presParOf" srcId="{3BDBCE9B-EBDB-41D6-A04D-0B51DB4D4174}" destId="{ED493A2D-26AF-47B5-8BBF-5B9827F6103A}" srcOrd="0" destOrd="0" presId="urn:microsoft.com/office/officeart/2005/8/layout/hierarchy2"/>
    <dgm:cxn modelId="{139D5B49-8E27-42CD-8BF3-C007564AD62F}" type="presParOf" srcId="{3BDBCE9B-EBDB-41D6-A04D-0B51DB4D4174}" destId="{5937BEAD-1B6C-43FC-8E52-82ED92598AC4}" srcOrd="1" destOrd="0" presId="urn:microsoft.com/office/officeart/2005/8/layout/hierarchy2"/>
    <dgm:cxn modelId="{7C1EB247-850F-4786-900A-758306913602}" type="presParOf" srcId="{5937BEAD-1B6C-43FC-8E52-82ED92598AC4}" destId="{F3037E89-45BB-4B2D-A15C-2A7ED426B47C}" srcOrd="0" destOrd="0" presId="urn:microsoft.com/office/officeart/2005/8/layout/hierarchy2"/>
    <dgm:cxn modelId="{DBAF05C4-5AB2-4D7C-82E2-AD993DA8D6EC}" type="presParOf" srcId="{F3037E89-45BB-4B2D-A15C-2A7ED426B47C}" destId="{466C202C-2894-4A12-BEB0-9C1B425095FA}" srcOrd="0" destOrd="0" presId="urn:microsoft.com/office/officeart/2005/8/layout/hierarchy2"/>
    <dgm:cxn modelId="{527F669C-313E-4917-A9D6-666BEF7B7463}" type="presParOf" srcId="{5937BEAD-1B6C-43FC-8E52-82ED92598AC4}" destId="{550D60D0-35C1-4DA2-B113-110F961FB9E7}" srcOrd="1" destOrd="0" presId="urn:microsoft.com/office/officeart/2005/8/layout/hierarchy2"/>
    <dgm:cxn modelId="{5D710FE6-6A3A-4074-BEB0-07E3184C980F}" type="presParOf" srcId="{550D60D0-35C1-4DA2-B113-110F961FB9E7}" destId="{35EFD7C4-F3FD-434E-9C2D-202A9A141CFC}" srcOrd="0" destOrd="0" presId="urn:microsoft.com/office/officeart/2005/8/layout/hierarchy2"/>
    <dgm:cxn modelId="{9D60B847-82E5-4F7E-9B83-E4C6B5EA7464}" type="presParOf" srcId="{550D60D0-35C1-4DA2-B113-110F961FB9E7}" destId="{4CB8A1F3-A3A3-4B23-9B74-FFA729E96662}" srcOrd="1" destOrd="0" presId="urn:microsoft.com/office/officeart/2005/8/layout/hierarchy2"/>
    <dgm:cxn modelId="{92F62DB7-F012-4D08-88B8-DC7DB0AEACE8}" type="presParOf" srcId="{5937BEAD-1B6C-43FC-8E52-82ED92598AC4}" destId="{E7FD0570-DC7E-44C7-8DAC-4A8B438E58B5}" srcOrd="2" destOrd="0" presId="urn:microsoft.com/office/officeart/2005/8/layout/hierarchy2"/>
    <dgm:cxn modelId="{0D8BBBB8-21E5-429A-BB77-A36088B136F3}" type="presParOf" srcId="{E7FD0570-DC7E-44C7-8DAC-4A8B438E58B5}" destId="{4733A6F6-0B8A-4E31-BFF2-CB8B04AF78B6}" srcOrd="0" destOrd="0" presId="urn:microsoft.com/office/officeart/2005/8/layout/hierarchy2"/>
    <dgm:cxn modelId="{0AF83215-D353-43DC-84A5-66A2DD98C688}" type="presParOf" srcId="{5937BEAD-1B6C-43FC-8E52-82ED92598AC4}" destId="{C585FF08-A623-4E14-A03A-0B9B95300463}" srcOrd="3" destOrd="0" presId="urn:microsoft.com/office/officeart/2005/8/layout/hierarchy2"/>
    <dgm:cxn modelId="{B862B955-C91C-4C56-801C-AC6668D9A180}" type="presParOf" srcId="{C585FF08-A623-4E14-A03A-0B9B95300463}" destId="{6E6321DD-56B1-434F-8CE8-B89A0B2D92E1}" srcOrd="0" destOrd="0" presId="urn:microsoft.com/office/officeart/2005/8/layout/hierarchy2"/>
    <dgm:cxn modelId="{4616C9AA-FC5B-4766-9D24-5459A639F010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9ECA0003-4D57-41DA-9472-1D5825FFBB16}" type="presOf" srcId="{CA558C73-FC63-4106-8E57-D3AE4991C9EE}" destId="{35EFD7C4-F3FD-434E-9C2D-202A9A141CFC}" srcOrd="0" destOrd="0" presId="urn:microsoft.com/office/officeart/2005/8/layout/hierarchy2"/>
    <dgm:cxn modelId="{59FFA859-DE59-45F0-8F2A-A1EEB1C07A06}" type="presOf" srcId="{4272607C-2EFF-438D-95CE-8B4156A635A9}" destId="{ED493A2D-26AF-47B5-8BBF-5B9827F6103A}" srcOrd="0" destOrd="0" presId="urn:microsoft.com/office/officeart/2005/8/layout/hierarchy2"/>
    <dgm:cxn modelId="{53AD958D-0866-4087-B7D6-2329F52F31B0}" type="presOf" srcId="{514896FB-8E0C-4A0C-BEB0-99FAF1D3C7D7}" destId="{466C202C-2894-4A12-BEB0-9C1B425095FA}" srcOrd="1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90812446-1220-4959-AF15-EB54F424679C}" type="presOf" srcId="{514896FB-8E0C-4A0C-BEB0-99FAF1D3C7D7}" destId="{F3037E89-45BB-4B2D-A15C-2A7ED426B47C}" srcOrd="0" destOrd="0" presId="urn:microsoft.com/office/officeart/2005/8/layout/hierarchy2"/>
    <dgm:cxn modelId="{CD7AC9AA-74D7-4F64-9AC8-4ED909CDD7C9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464952FB-63D1-464F-9103-2C8702B6CE3F}" type="presParOf" srcId="{A91DD16F-9E6A-48E9-BBC0-E5672ACCC2A4}" destId="{3BDBCE9B-EBDB-41D6-A04D-0B51DB4D4174}" srcOrd="0" destOrd="0" presId="urn:microsoft.com/office/officeart/2005/8/layout/hierarchy2"/>
    <dgm:cxn modelId="{F7F9B108-E318-4BBE-BA0C-C7180FCFD6DF}" type="presParOf" srcId="{3BDBCE9B-EBDB-41D6-A04D-0B51DB4D4174}" destId="{ED493A2D-26AF-47B5-8BBF-5B9827F6103A}" srcOrd="0" destOrd="0" presId="urn:microsoft.com/office/officeart/2005/8/layout/hierarchy2"/>
    <dgm:cxn modelId="{ABC906CF-42F0-446F-8160-E255B48E72F6}" type="presParOf" srcId="{3BDBCE9B-EBDB-41D6-A04D-0B51DB4D4174}" destId="{5937BEAD-1B6C-43FC-8E52-82ED92598AC4}" srcOrd="1" destOrd="0" presId="urn:microsoft.com/office/officeart/2005/8/layout/hierarchy2"/>
    <dgm:cxn modelId="{3CC39697-6FAB-4663-9C56-D1ECB07AD94A}" type="presParOf" srcId="{5937BEAD-1B6C-43FC-8E52-82ED92598AC4}" destId="{F3037E89-45BB-4B2D-A15C-2A7ED426B47C}" srcOrd="0" destOrd="0" presId="urn:microsoft.com/office/officeart/2005/8/layout/hierarchy2"/>
    <dgm:cxn modelId="{92765946-9122-40E1-B68B-E2A63AACE25B}" type="presParOf" srcId="{F3037E89-45BB-4B2D-A15C-2A7ED426B47C}" destId="{466C202C-2894-4A12-BEB0-9C1B425095FA}" srcOrd="0" destOrd="0" presId="urn:microsoft.com/office/officeart/2005/8/layout/hierarchy2"/>
    <dgm:cxn modelId="{F249324E-BC63-45FD-AA7D-C3F2D6186FE6}" type="presParOf" srcId="{5937BEAD-1B6C-43FC-8E52-82ED92598AC4}" destId="{550D60D0-35C1-4DA2-B113-110F961FB9E7}" srcOrd="1" destOrd="0" presId="urn:microsoft.com/office/officeart/2005/8/layout/hierarchy2"/>
    <dgm:cxn modelId="{56AFAD2D-E38D-4D6A-8F08-2F02B40ACA7B}" type="presParOf" srcId="{550D60D0-35C1-4DA2-B113-110F961FB9E7}" destId="{35EFD7C4-F3FD-434E-9C2D-202A9A141CFC}" srcOrd="0" destOrd="0" presId="urn:microsoft.com/office/officeart/2005/8/layout/hierarchy2"/>
    <dgm:cxn modelId="{2DFB15FB-CCA1-4770-95E4-3C7F7C3F38AB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ACC77E4E4B8442EBB5C9505AAD5F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D86957-C53A-4F76-B2B5-FD4772157893}"/>
      </w:docPartPr>
      <w:docPartBody>
        <w:p w:rsidR="00892B4B" w:rsidRDefault="00F5512A" w:rsidP="00F5512A">
          <w:pPr>
            <w:pStyle w:val="EACC77E4E4B8442EBB5C9505AAD5F6E5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05F1C3849C0444F9ECC2415C4E4A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D7028-3EF3-4719-A0FD-65F061D061DC}"/>
      </w:docPartPr>
      <w:docPartBody>
        <w:p w:rsidR="00892B4B" w:rsidRDefault="00F5512A" w:rsidP="00F5512A">
          <w:pPr>
            <w:pStyle w:val="505F1C3849C0444F9ECC2415C4E4A1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F3B70280FAE4A418B03B6D33E5F8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B204F-E5A1-490A-8538-18F7A08B6119}"/>
      </w:docPartPr>
      <w:docPartBody>
        <w:p w:rsidR="00B51680" w:rsidRDefault="008E4933" w:rsidP="008E4933">
          <w:pPr>
            <w:pStyle w:val="CF3B70280FAE4A418B03B6D33E5F86C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172104"/>
    <w:rsid w:val="001C3AFF"/>
    <w:rsid w:val="001D201B"/>
    <w:rsid w:val="0022326A"/>
    <w:rsid w:val="002746E2"/>
    <w:rsid w:val="002915CE"/>
    <w:rsid w:val="002D7BEC"/>
    <w:rsid w:val="003547F5"/>
    <w:rsid w:val="0038254B"/>
    <w:rsid w:val="00384F51"/>
    <w:rsid w:val="003911BC"/>
    <w:rsid w:val="003B4635"/>
    <w:rsid w:val="003C2ECE"/>
    <w:rsid w:val="003F62D6"/>
    <w:rsid w:val="004F5418"/>
    <w:rsid w:val="005D39E8"/>
    <w:rsid w:val="005E4121"/>
    <w:rsid w:val="00645C45"/>
    <w:rsid w:val="00647E21"/>
    <w:rsid w:val="006F02B0"/>
    <w:rsid w:val="006F22F7"/>
    <w:rsid w:val="00727E1F"/>
    <w:rsid w:val="007445B5"/>
    <w:rsid w:val="007B403B"/>
    <w:rsid w:val="007C43AA"/>
    <w:rsid w:val="007F3C2A"/>
    <w:rsid w:val="00804904"/>
    <w:rsid w:val="00813991"/>
    <w:rsid w:val="00867901"/>
    <w:rsid w:val="00892B4B"/>
    <w:rsid w:val="00894C32"/>
    <w:rsid w:val="008A628E"/>
    <w:rsid w:val="008E4933"/>
    <w:rsid w:val="00964EF7"/>
    <w:rsid w:val="00971B79"/>
    <w:rsid w:val="009871C2"/>
    <w:rsid w:val="009E7D4F"/>
    <w:rsid w:val="00A526E3"/>
    <w:rsid w:val="00A86F6C"/>
    <w:rsid w:val="00A93FFA"/>
    <w:rsid w:val="00AD1FBE"/>
    <w:rsid w:val="00AE6386"/>
    <w:rsid w:val="00B00C48"/>
    <w:rsid w:val="00B51680"/>
    <w:rsid w:val="00BF7BB3"/>
    <w:rsid w:val="00C66DEA"/>
    <w:rsid w:val="00C72777"/>
    <w:rsid w:val="00C8070C"/>
    <w:rsid w:val="00CD635E"/>
    <w:rsid w:val="00CE7C93"/>
    <w:rsid w:val="00D01461"/>
    <w:rsid w:val="00D13969"/>
    <w:rsid w:val="00D946F3"/>
    <w:rsid w:val="00DE2CBF"/>
    <w:rsid w:val="00E234C5"/>
    <w:rsid w:val="00E30DBA"/>
    <w:rsid w:val="00EC1D63"/>
    <w:rsid w:val="00EE51F8"/>
    <w:rsid w:val="00EF2E6F"/>
    <w:rsid w:val="00EF6AE2"/>
    <w:rsid w:val="00F22EAD"/>
    <w:rsid w:val="00F5512A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E4933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  <w:style w:type="paragraph" w:customStyle="1" w:styleId="CF3B70280FAE4A418B03B6D33E5F86C1">
    <w:name w:val="CF3B70280FAE4A418B03B6D33E5F86C1"/>
    <w:rsid w:val="008E4933"/>
  </w:style>
  <w:style w:type="paragraph" w:customStyle="1" w:styleId="5DBE87A40BAA4CB9A9E7CD489C6B32AD">
    <w:name w:val="5DBE87A40BAA4CB9A9E7CD489C6B32AD"/>
    <w:pPr>
      <w:spacing w:after="160" w:line="259" w:lineRule="auto"/>
    </w:pPr>
  </w:style>
  <w:style w:type="paragraph" w:customStyle="1" w:styleId="7F6475B787664FB2AB7D5B432F57FB31">
    <w:name w:val="7F6475B787664FB2AB7D5B432F57FB31"/>
    <w:pPr>
      <w:spacing w:after="160" w:line="259" w:lineRule="auto"/>
    </w:pPr>
  </w:style>
  <w:style w:type="paragraph" w:customStyle="1" w:styleId="4B24D7A2AC4746E9B366F83E223AB4A3">
    <w:name w:val="4B24D7A2AC4746E9B366F83E223AB4A3"/>
    <w:pPr>
      <w:spacing w:after="160" w:line="259" w:lineRule="auto"/>
    </w:pPr>
  </w:style>
  <w:style w:type="paragraph" w:customStyle="1" w:styleId="2AC62FF9A4EE41CD82C7D3CFCD60B0B0">
    <w:name w:val="2AC62FF9A4EE41CD82C7D3CFCD60B0B0"/>
    <w:pPr>
      <w:spacing w:after="160" w:line="259" w:lineRule="auto"/>
    </w:pPr>
  </w:style>
  <w:style w:type="paragraph" w:customStyle="1" w:styleId="C4611F09270349018D14F93390D18948">
    <w:name w:val="C4611F09270349018D14F93390D18948"/>
    <w:pPr>
      <w:spacing w:after="160" w:line="259" w:lineRule="auto"/>
    </w:pPr>
  </w:style>
  <w:style w:type="paragraph" w:customStyle="1" w:styleId="4A1F66293765448DBD816A4635360D39">
    <w:name w:val="4A1F66293765448DBD816A4635360D39"/>
    <w:pPr>
      <w:spacing w:after="160" w:line="259" w:lineRule="auto"/>
    </w:pPr>
  </w:style>
  <w:style w:type="paragraph" w:customStyle="1" w:styleId="5E0019A07E614524BFBB0435EDED0D25">
    <w:name w:val="5E0019A07E614524BFBB0435EDED0D25"/>
    <w:pPr>
      <w:spacing w:after="160" w:line="259" w:lineRule="auto"/>
    </w:pPr>
  </w:style>
  <w:style w:type="paragraph" w:customStyle="1" w:styleId="B3AA148E5D5E40B88E00C1985571060A">
    <w:name w:val="B3AA148E5D5E40B88E00C198557106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481D3-C091-4707-8530-4C9A4BBA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3122</Words>
  <Characters>17799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20880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2020-10-27T08:14:00Z</dcterms:created>
  <dcterms:modified xsi:type="dcterms:W3CDTF">2020-10-30T16:05:00Z</dcterms:modified>
</cp:coreProperties>
</file>